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32" w:rsidRPr="00D34A1E" w:rsidRDefault="00591532" w:rsidP="00646977">
      <w:pPr>
        <w:spacing w:after="0"/>
        <w:jc w:val="right"/>
        <w:rPr>
          <w:rFonts w:ascii="Fira Sans" w:hAnsi="Fira Sans" w:cs="Arial"/>
          <w:sz w:val="20"/>
          <w:szCs w:val="20"/>
        </w:rPr>
      </w:pPr>
      <w:r w:rsidRPr="00D34A1E">
        <w:rPr>
          <w:rFonts w:ascii="Fira Sans" w:hAnsi="Fira Sans" w:cs="Arial"/>
          <w:sz w:val="20"/>
          <w:szCs w:val="20"/>
        </w:rPr>
        <w:t xml:space="preserve">Gdańsk, dn. </w:t>
      </w:r>
      <w:r w:rsidR="009E0ACF">
        <w:rPr>
          <w:rFonts w:ascii="Fira Sans" w:hAnsi="Fira Sans" w:cs="Arial"/>
          <w:sz w:val="20"/>
          <w:szCs w:val="20"/>
        </w:rPr>
        <w:t>26.01.2026</w:t>
      </w:r>
      <w:r w:rsidR="009E0ACF" w:rsidRPr="00D34A1E">
        <w:rPr>
          <w:rFonts w:ascii="Fira Sans" w:hAnsi="Fira Sans" w:cs="Arial"/>
          <w:sz w:val="20"/>
          <w:szCs w:val="20"/>
        </w:rPr>
        <w:t xml:space="preserve"> </w:t>
      </w:r>
      <w:r w:rsidRPr="00D34A1E">
        <w:rPr>
          <w:rFonts w:ascii="Fira Sans" w:hAnsi="Fira Sans" w:cs="Arial"/>
          <w:sz w:val="20"/>
          <w:szCs w:val="20"/>
        </w:rPr>
        <w:t>r.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  <w:r w:rsidRPr="00A930BC">
        <w:rPr>
          <w:rFonts w:cs="Arial"/>
          <w:bCs/>
          <w:sz w:val="20"/>
          <w:szCs w:val="20"/>
        </w:rPr>
        <w:t>ZNAK SPRAWY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A930BC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A930BC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>80- 401 Gdańsk</w:t>
      </w:r>
    </w:p>
    <w:p w:rsidR="00591532" w:rsidRPr="00A930BC" w:rsidRDefault="009971A9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hyperlink r:id="rId7" w:history="1">
        <w:r w:rsidR="00591532" w:rsidRPr="00A930BC">
          <w:rPr>
            <w:rStyle w:val="Hipercze"/>
            <w:rFonts w:ascii="Fira Sans" w:hAnsi="Fira Sans" w:cs="Arial"/>
            <w:bCs/>
            <w:color w:val="auto"/>
            <w:sz w:val="20"/>
            <w:szCs w:val="20"/>
            <w:lang w:val="de-DE"/>
          </w:rPr>
          <w:t>sekretariat@pbp.gda.pl</w:t>
        </w:r>
      </w:hyperlink>
      <w:r w:rsidR="00591532" w:rsidRPr="00A930BC">
        <w:rPr>
          <w:rFonts w:ascii="Fira Sans" w:hAnsi="Fira Sans" w:cs="Arial"/>
          <w:bCs/>
          <w:sz w:val="20"/>
          <w:szCs w:val="20"/>
          <w:lang w:val="de-DE"/>
        </w:rPr>
        <w:t xml:space="preserve"> </w:t>
      </w:r>
    </w:p>
    <w:p w:rsidR="00591532" w:rsidRPr="00141512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en-US"/>
        </w:rPr>
      </w:pPr>
      <w:r w:rsidRPr="00141512">
        <w:rPr>
          <w:rFonts w:ascii="Fira Sans" w:hAnsi="Fira Sans" w:cs="Arial"/>
          <w:bCs/>
          <w:sz w:val="20"/>
          <w:szCs w:val="20"/>
          <w:lang w:val="en-US"/>
        </w:rPr>
        <w:t>tel. +48 58 344 01 68</w:t>
      </w:r>
    </w:p>
    <w:p w:rsidR="00591532" w:rsidRPr="00141512" w:rsidRDefault="00591532" w:rsidP="00C50D8F">
      <w:pPr>
        <w:spacing w:after="0"/>
        <w:rPr>
          <w:rFonts w:cs="Arial"/>
          <w:bCs/>
          <w:sz w:val="20"/>
          <w:szCs w:val="20"/>
          <w:lang w:val="en-US"/>
        </w:rPr>
      </w:pPr>
    </w:p>
    <w:p w:rsidR="00591532" w:rsidRPr="00141512" w:rsidRDefault="00591532" w:rsidP="00C50D8F">
      <w:pPr>
        <w:pStyle w:val="Default"/>
        <w:spacing w:line="276" w:lineRule="auto"/>
        <w:rPr>
          <w:rFonts w:ascii="Calibri" w:hAnsi="Calibri" w:cs="Arial"/>
          <w:b/>
          <w:bCs/>
          <w:color w:val="auto"/>
          <w:sz w:val="20"/>
          <w:szCs w:val="20"/>
          <w:lang w:val="en-US"/>
        </w:rPr>
      </w:pPr>
    </w:p>
    <w:p w:rsidR="00591532" w:rsidRPr="00D34A1E" w:rsidRDefault="00591532" w:rsidP="00646977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D34A1E">
        <w:rPr>
          <w:rFonts w:ascii="Fira Sans SemiBold" w:hAnsi="Fira Sans SemiBold" w:cs="Arial"/>
          <w:bCs/>
          <w:color w:val="auto"/>
          <w:sz w:val="20"/>
          <w:szCs w:val="20"/>
        </w:rPr>
        <w:t>ZAPYTANIE OFERTOWE</w:t>
      </w:r>
    </w:p>
    <w:p w:rsidR="0005083C" w:rsidRPr="00E90799" w:rsidRDefault="0005083C" w:rsidP="0005083C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ZO-</w:t>
      </w:r>
      <w:r>
        <w:rPr>
          <w:rFonts w:ascii="Fira Sans SemiBold" w:hAnsi="Fira Sans SemiBold" w:cs="Arial"/>
          <w:bCs/>
          <w:color w:val="auto"/>
          <w:sz w:val="20"/>
          <w:szCs w:val="20"/>
        </w:rPr>
        <w:t>4</w:t>
      </w: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</w:t>
      </w:r>
      <w:proofErr w:type="spellStart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ZzP</w:t>
      </w:r>
      <w:proofErr w:type="spellEnd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/PBPG/202</w:t>
      </w:r>
      <w:r>
        <w:rPr>
          <w:rFonts w:ascii="Fira Sans SemiBold" w:hAnsi="Fira Sans SemiBold" w:cs="Arial"/>
          <w:bCs/>
          <w:color w:val="auto"/>
          <w:sz w:val="20"/>
          <w:szCs w:val="20"/>
        </w:rPr>
        <w:t>6</w:t>
      </w:r>
    </w:p>
    <w:p w:rsidR="00591532" w:rsidRPr="00A95CCE" w:rsidRDefault="00591532" w:rsidP="00646977">
      <w:pPr>
        <w:pStyle w:val="Default"/>
        <w:spacing w:line="276" w:lineRule="auto"/>
        <w:jc w:val="center"/>
        <w:rPr>
          <w:rFonts w:ascii="Calibri" w:hAnsi="Calibri" w:cs="Arial"/>
          <w:b/>
          <w:bCs/>
          <w:color w:val="auto"/>
          <w:sz w:val="20"/>
          <w:szCs w:val="20"/>
        </w:rPr>
      </w:pPr>
    </w:p>
    <w:p w:rsidR="00591532" w:rsidRDefault="00591532" w:rsidP="005476B2">
      <w:pPr>
        <w:tabs>
          <w:tab w:val="num" w:pos="540"/>
          <w:tab w:val="left" w:pos="2204"/>
        </w:tabs>
        <w:spacing w:after="0"/>
        <w:rPr>
          <w:rFonts w:cs="Arial"/>
          <w:b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I. NABYWCA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Województwo Pomorskie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ul. Okopowa 21/27</w:t>
      </w:r>
    </w:p>
    <w:p w:rsidR="00591532" w:rsidRPr="00D85A5F" w:rsidRDefault="00591532" w:rsidP="00285232">
      <w:pPr>
        <w:tabs>
          <w:tab w:val="num" w:pos="540"/>
          <w:tab w:val="left" w:pos="7330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80-810 Gdańsk</w:t>
      </w:r>
      <w:r w:rsidRPr="00D85A5F">
        <w:rPr>
          <w:rFonts w:ascii="Fira Sans" w:hAnsi="Fira Sans" w:cs="Arial"/>
          <w:sz w:val="20"/>
          <w:szCs w:val="20"/>
        </w:rPr>
        <w:tab/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NIP: 583-31-63-786</w:t>
      </w:r>
    </w:p>
    <w:p w:rsidR="00591532" w:rsidRPr="00284C58" w:rsidRDefault="00591532" w:rsidP="00284C58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II. ODBIORCA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D85A5F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D85A5F" w:rsidRDefault="00591532" w:rsidP="00D85A5F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>80- 401 Gdańsk</w:t>
      </w:r>
      <w:r w:rsidRPr="00D85A5F">
        <w:rPr>
          <w:rFonts w:ascii="Fira Sans" w:hAnsi="Fira Sans" w:cs="Arial"/>
          <w:sz w:val="20"/>
          <w:szCs w:val="20"/>
        </w:rPr>
        <w:t xml:space="preserve"> </w:t>
      </w:r>
    </w:p>
    <w:p w:rsidR="00591532" w:rsidRPr="00A95CCE" w:rsidRDefault="00591532" w:rsidP="00284C58">
      <w:pPr>
        <w:tabs>
          <w:tab w:val="num" w:pos="540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ZAPRASZA</w:t>
      </w: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do złożenia oferty na usługę,</w:t>
      </w:r>
    </w:p>
    <w:p w:rsidR="00591532" w:rsidRPr="006B02FD" w:rsidRDefault="00591532" w:rsidP="006B02FD">
      <w:pPr>
        <w:pStyle w:val="Default"/>
        <w:spacing w:line="276" w:lineRule="auto"/>
        <w:rPr>
          <w:rFonts w:ascii="Calibri" w:hAnsi="Calibri" w:cs="Arial"/>
          <w:b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której przedmiotem jest</w:t>
      </w:r>
      <w:r w:rsidRPr="00EA7768">
        <w:rPr>
          <w:rFonts w:ascii="Fira Sans SemiBold" w:hAnsi="Fira Sans SemiBold"/>
          <w:sz w:val="20"/>
          <w:szCs w:val="20"/>
        </w:rPr>
        <w:t xml:space="preserve"> przeprowadzenie wykładu </w:t>
      </w:r>
      <w:r w:rsidR="005A738B" w:rsidRPr="005A738B">
        <w:rPr>
          <w:rFonts w:ascii="Fira Sans SemiBold" w:hAnsi="Fira Sans SemiBold"/>
          <w:sz w:val="20"/>
          <w:szCs w:val="20"/>
        </w:rPr>
        <w:t xml:space="preserve">z </w:t>
      </w:r>
      <w:r w:rsidR="005A738B" w:rsidRPr="005A738B">
        <w:rPr>
          <w:rFonts w:ascii="Fira Sans SemiBold" w:hAnsi="Fira Sans SemiBold" w:cs="Calibri"/>
          <w:sz w:val="20"/>
          <w:szCs w:val="20"/>
        </w:rPr>
        <w:t xml:space="preserve">obszaru </w:t>
      </w:r>
      <w:r w:rsidR="00BB0344" w:rsidRPr="00F346D6">
        <w:rPr>
          <w:rFonts w:ascii="Fira Sans SemiBold" w:hAnsi="Fira Sans SemiBold" w:cs="Calibri"/>
          <w:sz w:val="20"/>
          <w:szCs w:val="20"/>
        </w:rPr>
        <w:t>nauk humanistycznych</w:t>
      </w:r>
      <w:r w:rsidR="00BB0344" w:rsidRPr="00527BD7">
        <w:rPr>
          <w:rFonts w:ascii="Fira Sans" w:hAnsi="Fira Sans" w:cs="Calibri"/>
          <w:sz w:val="20"/>
          <w:szCs w:val="20"/>
        </w:rPr>
        <w:t xml:space="preserve"> </w:t>
      </w:r>
      <w:r w:rsidR="005A738B" w:rsidRPr="00527BD7">
        <w:rPr>
          <w:rFonts w:ascii="Fira Sans" w:hAnsi="Fira Sans" w:cs="Calibri"/>
          <w:sz w:val="20"/>
          <w:szCs w:val="20"/>
        </w:rPr>
        <w:t>na sesji przedmiotowej podczas</w:t>
      </w:r>
      <w:r w:rsidR="005A738B" w:rsidRPr="00527BD7">
        <w:rPr>
          <w:rFonts w:ascii="Fira Sans" w:hAnsi="Fira Sans" w:cs="Calibri"/>
          <w:b/>
          <w:sz w:val="20"/>
          <w:szCs w:val="20"/>
        </w:rPr>
        <w:t xml:space="preserve"> </w:t>
      </w:r>
      <w:r w:rsidR="005C2233">
        <w:rPr>
          <w:rFonts w:ascii="Fira Sans SemiBold" w:hAnsi="Fira Sans SemiBold" w:cs="Calibri"/>
          <w:sz w:val="20"/>
          <w:szCs w:val="20"/>
        </w:rPr>
        <w:t>X</w:t>
      </w:r>
      <w:r w:rsidRPr="00EA7768">
        <w:rPr>
          <w:rFonts w:ascii="Fira Sans SemiBold" w:hAnsi="Fira Sans SemiBold" w:cs="Calibri"/>
          <w:sz w:val="20"/>
          <w:szCs w:val="20"/>
        </w:rPr>
        <w:t xml:space="preserve"> Pomorskiej Uczniowskiej Konferencji Naukowej</w:t>
      </w:r>
      <w:r w:rsidRPr="00EA7768">
        <w:rPr>
          <w:rFonts w:ascii="Fira Sans SemiBold" w:hAnsi="Fira Sans SemiBold" w:cs="Calibri"/>
        </w:rPr>
        <w:t xml:space="preserve"> </w:t>
      </w:r>
      <w:r w:rsidRPr="00EA7768">
        <w:rPr>
          <w:rFonts w:ascii="Fira Sans SemiBold" w:hAnsi="Fira Sans SemiBold" w:cs="Calibri"/>
          <w:sz w:val="20"/>
          <w:szCs w:val="20"/>
        </w:rPr>
        <w:t xml:space="preserve">realizowanej w projekcie </w:t>
      </w:r>
      <w:r w:rsidRPr="00EA7768">
        <w:rPr>
          <w:rFonts w:ascii="Fira Sans SemiBold" w:hAnsi="Fira Sans SemiBold" w:cs="Calibri"/>
          <w:i/>
          <w:sz w:val="20"/>
          <w:szCs w:val="20"/>
        </w:rPr>
        <w:t>Zdolni z Pomorza</w:t>
      </w:r>
      <w:r w:rsidR="006E3FB6" w:rsidRPr="00EA7768">
        <w:rPr>
          <w:rFonts w:ascii="Fira Sans SemiBold" w:hAnsi="Fira Sans SemiBold" w:cs="Calibri"/>
          <w:sz w:val="20"/>
          <w:szCs w:val="20"/>
        </w:rPr>
        <w:t xml:space="preserve"> </w:t>
      </w:r>
      <w:r w:rsidR="006E3FB6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591532" w:rsidRPr="006B02FD" w:rsidRDefault="00591532" w:rsidP="00646977">
      <w:pPr>
        <w:spacing w:after="0"/>
        <w:jc w:val="both"/>
        <w:rPr>
          <w:rFonts w:cs="Arial"/>
          <w:b/>
          <w:sz w:val="20"/>
          <w:szCs w:val="20"/>
        </w:rPr>
      </w:pPr>
    </w:p>
    <w:p w:rsidR="00591532" w:rsidRPr="00292407" w:rsidRDefault="00591532" w:rsidP="00DA1DD8">
      <w:pPr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W niniejszym postępowaniu nie ma konieczności stosowania przepisów ustawy z dnia 11 września 2019 r. Prawo zamówień publicznych – podstawa prawna art. 2 ust. 1 pkt 1 ustawy Prawo zamówień publicznych</w:t>
      </w:r>
      <w:r w:rsidR="00B43C7B">
        <w:rPr>
          <w:rFonts w:ascii="Fira Sans" w:hAnsi="Fira Sans" w:cs="Arial"/>
          <w:sz w:val="20"/>
          <w:szCs w:val="20"/>
        </w:rPr>
        <w:t xml:space="preserve"> </w:t>
      </w:r>
      <w:r w:rsidR="00B43C7B">
        <w:rPr>
          <w:rFonts w:ascii="Fira Sans" w:hAnsi="Fira Sans" w:cs="Arial"/>
          <w:sz w:val="20"/>
          <w:szCs w:val="20"/>
        </w:rPr>
        <w:t>wraz z późniejszymi zmianami</w:t>
      </w:r>
      <w:r w:rsidRPr="00292407">
        <w:rPr>
          <w:rFonts w:ascii="Fira Sans" w:hAnsi="Fira Sans" w:cs="Arial"/>
          <w:sz w:val="20"/>
          <w:szCs w:val="20"/>
        </w:rPr>
        <w:t>, ze względu na wartość zamówienia szacowaną poniżej 1</w:t>
      </w:r>
      <w:r w:rsidR="0005083C">
        <w:rPr>
          <w:rFonts w:ascii="Fira Sans" w:hAnsi="Fira Sans" w:cs="Arial"/>
          <w:sz w:val="20"/>
          <w:szCs w:val="20"/>
        </w:rPr>
        <w:t>7</w:t>
      </w:r>
      <w:r w:rsidRPr="00292407">
        <w:rPr>
          <w:rFonts w:ascii="Fira Sans" w:hAnsi="Fira Sans" w:cs="Arial"/>
          <w:sz w:val="20"/>
          <w:szCs w:val="20"/>
        </w:rPr>
        <w:t>0 000 zł. Postępowanie prowadzone jest na zasadach określonych przez Zamawiającego.</w:t>
      </w:r>
      <w:bookmarkStart w:id="0" w:name="_GoBack"/>
      <w:bookmarkEnd w:id="0"/>
    </w:p>
    <w:p w:rsidR="00591532" w:rsidRPr="00A95CCE" w:rsidRDefault="00591532" w:rsidP="00646977">
      <w:pPr>
        <w:spacing w:after="0"/>
        <w:jc w:val="both"/>
        <w:rPr>
          <w:rFonts w:cs="Arial"/>
          <w:sz w:val="20"/>
          <w:szCs w:val="20"/>
        </w:rPr>
      </w:pPr>
    </w:p>
    <w:p w:rsidR="00591532" w:rsidRPr="00292407" w:rsidRDefault="00591532" w:rsidP="00646977">
      <w:pPr>
        <w:numPr>
          <w:ilvl w:val="0"/>
          <w:numId w:val="1"/>
        </w:numPr>
        <w:spacing w:before="120" w:after="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92407">
        <w:rPr>
          <w:rFonts w:ascii="Fira Sans SemiBold" w:hAnsi="Fira Sans SemiBold" w:cs="Arial"/>
          <w:sz w:val="20"/>
          <w:szCs w:val="20"/>
        </w:rPr>
        <w:t>Opis przedmiotu zamówienia: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Przedmiotem zamówienia jest wygłoszenie</w:t>
      </w:r>
      <w:r>
        <w:rPr>
          <w:rFonts w:cs="Arial"/>
          <w:sz w:val="20"/>
          <w:szCs w:val="20"/>
        </w:rPr>
        <w:t xml:space="preserve"> </w:t>
      </w:r>
      <w:r w:rsidR="005A738B">
        <w:rPr>
          <w:rFonts w:ascii="Fira Sans SemiBold" w:hAnsi="Fira Sans SemiBold" w:cs="Arial"/>
          <w:sz w:val="20"/>
          <w:szCs w:val="20"/>
        </w:rPr>
        <w:t>3</w:t>
      </w:r>
      <w:r w:rsidR="006E3FB6">
        <w:rPr>
          <w:rFonts w:ascii="Fira Sans SemiBold" w:hAnsi="Fira Sans SemiBold" w:cs="Arial"/>
          <w:sz w:val="20"/>
          <w:szCs w:val="20"/>
        </w:rPr>
        <w:t>0</w:t>
      </w:r>
      <w:r w:rsidRPr="00292407">
        <w:rPr>
          <w:rFonts w:ascii="Fira Sans SemiBold" w:hAnsi="Fira Sans SemiBold" w:cs="Arial"/>
          <w:sz w:val="20"/>
          <w:szCs w:val="20"/>
        </w:rPr>
        <w:t xml:space="preserve">-minutowego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="005A738B" w:rsidRPr="005A738B">
        <w:rPr>
          <w:rFonts w:ascii="Fira Sans SemiBold" w:hAnsi="Fira Sans SemiBold"/>
          <w:sz w:val="20"/>
          <w:szCs w:val="20"/>
        </w:rPr>
        <w:t xml:space="preserve">z </w:t>
      </w:r>
      <w:r w:rsidR="005A738B" w:rsidRPr="005A738B">
        <w:rPr>
          <w:rFonts w:ascii="Fira Sans SemiBold" w:hAnsi="Fira Sans SemiBold" w:cs="Calibri"/>
          <w:sz w:val="20"/>
          <w:szCs w:val="20"/>
        </w:rPr>
        <w:t xml:space="preserve">obszaru </w:t>
      </w:r>
      <w:r w:rsidR="00A57BA1" w:rsidRPr="00F346D6">
        <w:rPr>
          <w:rFonts w:ascii="Fira Sans SemiBold" w:hAnsi="Fira Sans SemiBold" w:cs="Calibri"/>
          <w:sz w:val="20"/>
          <w:szCs w:val="20"/>
        </w:rPr>
        <w:t>nauk humanistycznych</w:t>
      </w:r>
      <w:r w:rsidR="00A57BA1" w:rsidRPr="006E3FB6">
        <w:rPr>
          <w:rFonts w:ascii="Fira Sans SemiBold" w:hAnsi="Fira Sans SemiBold" w:cs="Arial"/>
          <w:sz w:val="20"/>
          <w:szCs w:val="20"/>
        </w:rPr>
        <w:t xml:space="preserve"> </w:t>
      </w:r>
      <w:r w:rsidRPr="006E3FB6">
        <w:rPr>
          <w:rFonts w:ascii="Fira Sans SemiBold" w:hAnsi="Fira Sans SemiBold" w:cs="Arial"/>
          <w:sz w:val="20"/>
          <w:szCs w:val="20"/>
        </w:rPr>
        <w:t>na</w:t>
      </w:r>
      <w:r w:rsidR="005C2233">
        <w:rPr>
          <w:rFonts w:ascii="Fira Sans SemiBold" w:hAnsi="Fira Sans SemiBold" w:cs="Arial"/>
          <w:sz w:val="20"/>
          <w:szCs w:val="20"/>
        </w:rPr>
        <w:t xml:space="preserve"> X </w:t>
      </w:r>
      <w:r w:rsidRPr="00292407">
        <w:rPr>
          <w:rFonts w:ascii="Fira Sans SemiBold" w:hAnsi="Fira Sans SemiBold" w:cs="Arial"/>
          <w:sz w:val="20"/>
          <w:szCs w:val="20"/>
        </w:rPr>
        <w:t>Pomorskiej Uczniowskiej Konferencji Naukowej</w:t>
      </w:r>
      <w:r>
        <w:rPr>
          <w:rFonts w:cs="Arial"/>
          <w:b/>
          <w:sz w:val="20"/>
          <w:szCs w:val="20"/>
        </w:rPr>
        <w:t xml:space="preserve">,  </w:t>
      </w:r>
      <w:r w:rsidRPr="00292407">
        <w:rPr>
          <w:rFonts w:ascii="Fira Sans" w:hAnsi="Fira Sans" w:cs="Arial"/>
          <w:sz w:val="20"/>
          <w:szCs w:val="20"/>
        </w:rPr>
        <w:t xml:space="preserve">której tematem </w:t>
      </w:r>
      <w:r w:rsidR="005C2233">
        <w:rPr>
          <w:rFonts w:ascii="Fira Sans" w:hAnsi="Fira Sans" w:cs="Arial"/>
          <w:sz w:val="20"/>
          <w:szCs w:val="20"/>
        </w:rPr>
        <w:t>są</w:t>
      </w:r>
      <w:r w:rsidRPr="00292407">
        <w:rPr>
          <w:rFonts w:cs="Arial"/>
          <w:sz w:val="20"/>
          <w:szCs w:val="20"/>
        </w:rPr>
        <w:t xml:space="preserve"> </w:t>
      </w:r>
      <w:r w:rsidR="005C2233" w:rsidRPr="000058CA">
        <w:rPr>
          <w:rFonts w:ascii="Fira Sans SemiBold" w:hAnsi="Fira Sans SemiBold" w:cs="Arial"/>
          <w:sz w:val="20"/>
          <w:szCs w:val="20"/>
        </w:rPr>
        <w:t>„</w:t>
      </w:r>
      <w:r w:rsidR="0005083C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5C2233" w:rsidRPr="00A836E7">
        <w:rPr>
          <w:rFonts w:ascii="Fira Sans SemiBold" w:hAnsi="Fira Sans SemiBold"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>,</w:t>
      </w:r>
      <w:r>
        <w:rPr>
          <w:rFonts w:cs="Arial"/>
          <w:i/>
        </w:rPr>
        <w:t xml:space="preserve"> </w:t>
      </w:r>
      <w:r>
        <w:rPr>
          <w:rFonts w:cs="Arial"/>
          <w:b/>
          <w:sz w:val="20"/>
          <w:szCs w:val="20"/>
        </w:rPr>
        <w:t xml:space="preserve"> </w:t>
      </w:r>
      <w:r w:rsidR="006E3FB6" w:rsidRPr="000058CA">
        <w:rPr>
          <w:rFonts w:ascii="Fira Sans" w:hAnsi="Fira Sans" w:cs="Calibri"/>
          <w:sz w:val="20"/>
          <w:szCs w:val="20"/>
        </w:rPr>
        <w:t xml:space="preserve">realizowanej w projekcie </w:t>
      </w:r>
      <w:r w:rsidR="006E3FB6" w:rsidRPr="00823FC1">
        <w:rPr>
          <w:rFonts w:ascii="Fira Sans" w:hAnsi="Fira Sans" w:cs="Arial"/>
          <w:i/>
          <w:sz w:val="20"/>
          <w:szCs w:val="20"/>
        </w:rPr>
        <w:t>Zdolni z Pomorza - wsparcie regionalne</w:t>
      </w:r>
      <w:r w:rsidR="006E3FB6" w:rsidRPr="00823FC1">
        <w:rPr>
          <w:rFonts w:ascii="Fira Sans" w:hAnsi="Fira Sans" w:cs="Arial"/>
          <w:sz w:val="20"/>
          <w:szCs w:val="20"/>
        </w:rPr>
        <w:t xml:space="preserve">, </w:t>
      </w:r>
      <w:r w:rsidR="006E3FB6" w:rsidRPr="00823FC1">
        <w:rPr>
          <w:rFonts w:ascii="Fira Sans" w:hAnsi="Fira Sans"/>
          <w:sz w:val="20"/>
          <w:szCs w:val="20"/>
        </w:rPr>
        <w:t xml:space="preserve">w ramach Działania 5.8. Edukacji ogólnej i zawodowej programu Fundusze Europejskie dla </w:t>
      </w:r>
      <w:r w:rsidR="006E3FB6" w:rsidRPr="00823FC1">
        <w:rPr>
          <w:rFonts w:ascii="Fira Sans" w:hAnsi="Fira Sans"/>
          <w:sz w:val="20"/>
          <w:szCs w:val="20"/>
        </w:rPr>
        <w:lastRenderedPageBreak/>
        <w:t>Pomorza 2021-2027 (FEP 2021-2027), współfinansowanym ze środków Unii Europejskiej w ramach Europejskiego Funduszu Społecznego Plus (EFS+)</w:t>
      </w:r>
      <w:r w:rsidR="006E3FB6" w:rsidRPr="00823FC1">
        <w:rPr>
          <w:rFonts w:ascii="Fira Sans" w:hAnsi="Fira Sans" w:cs="Arial"/>
          <w:sz w:val="20"/>
          <w:szCs w:val="20"/>
        </w:rPr>
        <w:t>.</w:t>
      </w:r>
      <w:r w:rsidRPr="00292407">
        <w:rPr>
          <w:rFonts w:ascii="Fira Sans" w:hAnsi="Fira Sans"/>
          <w:sz w:val="20"/>
          <w:szCs w:val="20"/>
        </w:rPr>
        <w:t xml:space="preserve"> 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Kod CPV - </w:t>
      </w:r>
      <w:r w:rsidRPr="006E3FB6">
        <w:rPr>
          <w:rFonts w:ascii="Fira Sans SemiBold" w:hAnsi="Fira Sans SemiBold" w:cs="Arial"/>
          <w:sz w:val="20"/>
          <w:szCs w:val="20"/>
        </w:rPr>
        <w:t>80310000-0</w:t>
      </w:r>
      <w:r w:rsidR="006E3FB6">
        <w:rPr>
          <w:rFonts w:ascii="Fira Sans SemiBold" w:hAnsi="Fira Sans SemiBold" w:cs="Arial"/>
          <w:sz w:val="20"/>
          <w:szCs w:val="20"/>
        </w:rPr>
        <w:t>.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b/>
          <w:sz w:val="20"/>
          <w:szCs w:val="20"/>
        </w:rPr>
      </w:pPr>
    </w:p>
    <w:p w:rsidR="00591532" w:rsidRPr="00292407" w:rsidRDefault="00591532" w:rsidP="00292AE0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Wykonawcą może być wyłącznie osoba fizyczna. </w:t>
      </w:r>
    </w:p>
    <w:p w:rsidR="00591532" w:rsidRPr="00292407" w:rsidRDefault="00591532" w:rsidP="0089215E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Zamawiający nie dopuszcza, aby usługa świadczona była przez podwykonawców. </w:t>
      </w:r>
      <w:r w:rsidR="001C5E25" w:rsidRPr="000058CA">
        <w:rPr>
          <w:rFonts w:ascii="Fira Sans" w:hAnsi="Fira Sans" w:cs="Calibri"/>
          <w:sz w:val="20"/>
          <w:szCs w:val="20"/>
        </w:rPr>
        <w:t xml:space="preserve">Wykonawca będzie traktowany jako personel projektu, zgodnie z </w:t>
      </w:r>
      <w:r w:rsidR="001C5E25" w:rsidRPr="000058CA">
        <w:rPr>
          <w:rFonts w:ascii="Fira Sans" w:hAnsi="Fira Sans" w:cs="Calibri"/>
          <w:i/>
          <w:sz w:val="20"/>
          <w:szCs w:val="20"/>
        </w:rPr>
        <w:t xml:space="preserve">Wytycznymi dotyczącymi kwalifikowalności wydatków w ramach </w:t>
      </w:r>
      <w:r w:rsidR="001C5E25" w:rsidRPr="00B8309E">
        <w:rPr>
          <w:rFonts w:ascii="Fira Sans" w:hAnsi="Fira Sans"/>
          <w:i/>
          <w:sz w:val="20"/>
          <w:szCs w:val="20"/>
        </w:rPr>
        <w:t xml:space="preserve">Działania 5.8. Edukacji ogólnej i zawodowej programu Fundusze Europejskie dla Pomorza 2021-2027 (FEP 2021-2027), </w:t>
      </w:r>
      <w:r w:rsidR="001C5E25">
        <w:rPr>
          <w:rFonts w:ascii="Fira Sans" w:hAnsi="Fira Sans"/>
          <w:i/>
          <w:sz w:val="20"/>
          <w:szCs w:val="20"/>
        </w:rPr>
        <w:t xml:space="preserve">w projekcie </w:t>
      </w:r>
      <w:r w:rsidR="001C5E25" w:rsidRPr="00B8309E">
        <w:rPr>
          <w:rFonts w:ascii="Fira Sans" w:hAnsi="Fira Sans"/>
          <w:i/>
          <w:sz w:val="20"/>
          <w:szCs w:val="20"/>
        </w:rPr>
        <w:t>współfinansowanym ze środków Unii Europejskiej w ramach Europejskiego Funduszu Społecznego Plus (EFS+)</w:t>
      </w:r>
      <w:r w:rsidR="001C5E25" w:rsidRPr="00B8309E">
        <w:rPr>
          <w:rFonts w:ascii="Fira Sans" w:hAnsi="Fira Sans" w:cs="Calibri"/>
          <w:i/>
          <w:sz w:val="20"/>
          <w:szCs w:val="20"/>
        </w:rPr>
        <w:t>.</w:t>
      </w:r>
    </w:p>
    <w:p w:rsidR="00591532" w:rsidRPr="00B875F3" w:rsidRDefault="00591532" w:rsidP="0089215E">
      <w:pPr>
        <w:pStyle w:val="Akapitzlist"/>
        <w:jc w:val="both"/>
        <w:rPr>
          <w:rFonts w:cs="Arial"/>
          <w:sz w:val="20"/>
          <w:szCs w:val="20"/>
        </w:rPr>
      </w:pPr>
    </w:p>
    <w:p w:rsidR="00591532" w:rsidRPr="002D7877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D7877">
        <w:rPr>
          <w:rFonts w:ascii="Fira Sans SemiBold" w:hAnsi="Fira Sans SemiBold" w:cs="Arial"/>
          <w:sz w:val="20"/>
          <w:szCs w:val="20"/>
        </w:rPr>
        <w:t xml:space="preserve">Szczegółowa specyfikacja dotycząca zamówienia </w:t>
      </w:r>
    </w:p>
    <w:p w:rsidR="00591532" w:rsidRPr="00775F56" w:rsidRDefault="00591532" w:rsidP="00B875F3">
      <w:pPr>
        <w:numPr>
          <w:ilvl w:val="0"/>
          <w:numId w:val="7"/>
        </w:numPr>
        <w:spacing w:after="0"/>
        <w:jc w:val="both"/>
        <w:rPr>
          <w:rFonts w:ascii="Fira Sans" w:hAnsi="Fira Sans"/>
          <w:sz w:val="20"/>
          <w:szCs w:val="20"/>
        </w:rPr>
      </w:pPr>
      <w:r w:rsidRPr="00775F56">
        <w:rPr>
          <w:rFonts w:ascii="Fira Sans" w:hAnsi="Fira Sans"/>
          <w:sz w:val="20"/>
          <w:szCs w:val="20"/>
        </w:rPr>
        <w:t xml:space="preserve">Zakres zadań: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i wygłoszenie wykładu </w:t>
      </w:r>
      <w:r w:rsidR="00AA59FA">
        <w:rPr>
          <w:rFonts w:ascii="Fira Sans" w:hAnsi="Fira Sans"/>
          <w:sz w:val="20"/>
          <w:szCs w:val="20"/>
        </w:rPr>
        <w:t>z obszaru nauk humanistycznych</w:t>
      </w:r>
      <w:r w:rsidRPr="00775F56">
        <w:rPr>
          <w:rFonts w:ascii="Fira Sans" w:hAnsi="Fira Sans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związanego z tematem konferencji</w:t>
      </w:r>
      <w:r w:rsidRPr="00775F56">
        <w:rPr>
          <w:rFonts w:cs="Arial"/>
          <w:sz w:val="20"/>
          <w:szCs w:val="20"/>
        </w:rPr>
        <w:t xml:space="preserve"> </w:t>
      </w:r>
      <w:r w:rsidR="003E2E48" w:rsidRPr="000058CA">
        <w:rPr>
          <w:rFonts w:ascii="Fira Sans SemiBold" w:hAnsi="Fira Sans SemiBold" w:cs="Arial"/>
          <w:sz w:val="20"/>
          <w:szCs w:val="20"/>
        </w:rPr>
        <w:t>„</w:t>
      </w:r>
      <w:r w:rsidR="0005083C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3E2E48" w:rsidRPr="00A836E7">
        <w:rPr>
          <w:rFonts w:ascii="Fira Sans SemiBold" w:hAnsi="Fira Sans SemiBold" w:cs="Arial"/>
          <w:sz w:val="20"/>
          <w:szCs w:val="20"/>
        </w:rPr>
        <w:t>”</w:t>
      </w:r>
      <w:r w:rsidR="003E2E48">
        <w:rPr>
          <w:rFonts w:ascii="Fira Sans SemiBold" w:hAnsi="Fira Sans SemiBold" w:cs="Arial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w sposób przystępny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 xml:space="preserve">dostosowany do poziomu wiedzy i możliwości odbioru uczniów </w:t>
      </w:r>
      <w:r w:rsidR="00775F56" w:rsidRPr="00775F56">
        <w:rPr>
          <w:rFonts w:ascii="Fira Sans" w:hAnsi="Fira Sans" w:cs="Arial"/>
          <w:sz w:val="20"/>
          <w:szCs w:val="20"/>
        </w:rPr>
        <w:t xml:space="preserve">starszych klas </w:t>
      </w:r>
      <w:r w:rsidRPr="00775F56">
        <w:rPr>
          <w:rFonts w:ascii="Fira Sans" w:hAnsi="Fira Sans" w:cs="Arial"/>
          <w:sz w:val="20"/>
          <w:szCs w:val="20"/>
        </w:rPr>
        <w:t>szkół podstawowych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>ponadpodstawowych.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abstraktu wykładu, który będzie ujęty w programie konferencji. Abstrakt powinien zawierać minimum 10 zdań.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Prowadzenie ewidencji czasu pracy związanego z przygotowaniem wystąpienia oraz abstraktu.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Potwierdzeniem wykonania przedmiotu zamówienia będzie protokół odbioru, do którego załącznik stanowić będzie opracowane przez wykonawcę sprawozdanie z wykonanych prac. 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Forma zatrudnienia: umowa zlecenia.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Liczba godzin świadczenia usługi, zawierająca  również czas przygotowania wystąpienia oraz przygotowania abstraktu: </w:t>
      </w:r>
      <w:r w:rsidR="005A738B">
        <w:rPr>
          <w:rFonts w:ascii="Fira Sans SemiBold" w:hAnsi="Fira Sans SemiBold" w:cs="Arial"/>
          <w:sz w:val="20"/>
          <w:szCs w:val="20"/>
        </w:rPr>
        <w:t>4</w:t>
      </w:r>
      <w:r w:rsidR="00534CE9" w:rsidRPr="00775F56">
        <w:rPr>
          <w:rFonts w:ascii="Fira Sans" w:hAnsi="Fira Sans" w:cs="Arial"/>
          <w:b/>
          <w:sz w:val="20"/>
          <w:szCs w:val="20"/>
        </w:rPr>
        <w:t>.</w:t>
      </w:r>
      <w:r w:rsidRPr="00775F56">
        <w:rPr>
          <w:rFonts w:ascii="Fira Sans" w:hAnsi="Fira Sans" w:cs="Arial"/>
          <w:sz w:val="20"/>
          <w:szCs w:val="20"/>
        </w:rPr>
        <w:t xml:space="preserve">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Warunki płatności: na podstawie przedstawionej przez Wykonawcę ewidencji czasu pracy.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Podana w ofercie cena zostanie podzielona przez liczbę godzin, z czego będzie wynikać stawka godzinowa umowy zlecenia.</w:t>
      </w:r>
    </w:p>
    <w:p w:rsidR="00591532" w:rsidRPr="009A47D7" w:rsidRDefault="00591532" w:rsidP="00467EAE">
      <w:pPr>
        <w:spacing w:after="0"/>
        <w:ind w:left="397"/>
        <w:jc w:val="both"/>
        <w:rPr>
          <w:rFonts w:cs="Arial"/>
          <w:sz w:val="20"/>
          <w:szCs w:val="20"/>
        </w:rPr>
      </w:pPr>
    </w:p>
    <w:p w:rsidR="00591532" w:rsidRPr="00D56E8D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D56E8D">
        <w:rPr>
          <w:rFonts w:ascii="Fira Sans SemiBold" w:hAnsi="Fira Sans SemiBold" w:cs="Arial"/>
          <w:sz w:val="20"/>
          <w:szCs w:val="20"/>
        </w:rPr>
        <w:t xml:space="preserve">Wymagania w stosunku do wykonawcy: </w:t>
      </w: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Wykonawca musi spełniać co najmniej następujące wymaganie:</w:t>
      </w:r>
    </w:p>
    <w:p w:rsidR="00591532" w:rsidRPr="00D56E8D" w:rsidRDefault="00591532" w:rsidP="00875CD2">
      <w:pPr>
        <w:pStyle w:val="Akapitzlist"/>
        <w:numPr>
          <w:ilvl w:val="1"/>
          <w:numId w:val="19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Pracować jako pracownik naukowy </w:t>
      </w:r>
    </w:p>
    <w:p w:rsidR="00591532" w:rsidRPr="00D56E8D" w:rsidRDefault="00591532" w:rsidP="00875CD2">
      <w:pPr>
        <w:spacing w:after="0"/>
        <w:jc w:val="both"/>
        <w:rPr>
          <w:rFonts w:ascii="Fira Sans" w:hAnsi="Fira Sans" w:cs="Arial"/>
          <w:sz w:val="20"/>
          <w:szCs w:val="20"/>
        </w:rPr>
      </w:pP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Wymagania dodatkowo punktowane: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Czynny udział w konferencjach naukowych.</w:t>
      </w:r>
    </w:p>
    <w:p w:rsidR="00591532" w:rsidRPr="003D747C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3D747C">
        <w:rPr>
          <w:rFonts w:ascii="Fira Sans" w:hAnsi="Fira Sans" w:cs="Arial"/>
          <w:sz w:val="20"/>
          <w:szCs w:val="20"/>
        </w:rPr>
        <w:t xml:space="preserve">Doświadczenie w przygotowywaniu publikacji naukowych.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Podejmowanie działań na rzecz popularyzowania nauki wśród młodzieży (np. festiwale nauki, pikniki naukowe, wykłady otwarte).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Posiadanie stopnia naukowego doktora lub rozpoczęte studia doktoranckie</w:t>
      </w:r>
      <w:r>
        <w:rPr>
          <w:rFonts w:ascii="Fira Sans" w:hAnsi="Fira Sans" w:cs="Arial"/>
          <w:sz w:val="20"/>
          <w:szCs w:val="20"/>
        </w:rPr>
        <w:t>.</w:t>
      </w:r>
    </w:p>
    <w:p w:rsidR="00591532" w:rsidRPr="00D56E8D" w:rsidRDefault="00591532" w:rsidP="009E7182">
      <w:pPr>
        <w:pStyle w:val="Akapitzlist"/>
        <w:spacing w:after="0"/>
        <w:ind w:left="1080"/>
        <w:jc w:val="both"/>
        <w:rPr>
          <w:rFonts w:ascii="Fira Sans" w:hAnsi="Fira Sans" w:cs="Arial"/>
          <w:sz w:val="20"/>
          <w:szCs w:val="20"/>
        </w:rPr>
      </w:pPr>
    </w:p>
    <w:p w:rsidR="00591532" w:rsidRPr="00154FDF" w:rsidRDefault="00591532" w:rsidP="00D56E8D">
      <w:pPr>
        <w:spacing w:after="0"/>
        <w:jc w:val="both"/>
        <w:rPr>
          <w:rFonts w:ascii="Fira Sans SemiBold" w:hAnsi="Fira Sans SemiBold"/>
          <w:sz w:val="20"/>
          <w:szCs w:val="20"/>
        </w:rPr>
      </w:pPr>
      <w:r w:rsidRPr="00154FDF">
        <w:rPr>
          <w:rFonts w:ascii="Fira Sans SemiBold" w:hAnsi="Fira Sans SemiBold"/>
          <w:sz w:val="20"/>
          <w:szCs w:val="20"/>
        </w:rPr>
        <w:lastRenderedPageBreak/>
        <w:t xml:space="preserve">    IV.</w:t>
      </w:r>
      <w:r w:rsidRPr="00154FDF">
        <w:rPr>
          <w:rFonts w:ascii="Fira Sans SemiBold" w:hAnsi="Fira Sans SemiBold"/>
          <w:sz w:val="20"/>
          <w:szCs w:val="20"/>
        </w:rPr>
        <w:tab/>
        <w:t xml:space="preserve">Przy wyborze oferty Zamawiający będzie się kierował następującymi kryteriami: </w:t>
      </w:r>
    </w:p>
    <w:p w:rsidR="00591532" w:rsidRPr="00D56E8D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 xml:space="preserve">ceny </w:t>
      </w:r>
      <w:r w:rsidRPr="00D56E8D">
        <w:rPr>
          <w:rFonts w:ascii="Fira Sans" w:hAnsi="Fira Sans" w:cs="Arial"/>
          <w:sz w:val="20"/>
          <w:szCs w:val="20"/>
        </w:rPr>
        <w:t>– 50%,</w:t>
      </w:r>
    </w:p>
    <w:p w:rsidR="00591532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doświadczenie Wykonawcy</w:t>
      </w:r>
      <w:r>
        <w:rPr>
          <w:rFonts w:cs="Arial"/>
          <w:sz w:val="20"/>
          <w:szCs w:val="20"/>
        </w:rPr>
        <w:t xml:space="preserve"> –  50</w:t>
      </w:r>
      <w:r w:rsidRPr="00F50A24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>.</w:t>
      </w:r>
    </w:p>
    <w:p w:rsidR="00591532" w:rsidRDefault="00591532" w:rsidP="00CB4323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F50A24" w:rsidRDefault="00591532" w:rsidP="00B2510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Pr="00154FDF" w:rsidRDefault="00591532" w:rsidP="00B2510D">
      <w:pPr>
        <w:numPr>
          <w:ins w:id="1" w:author="Unknown" w:date="2018-08-28T10:43:00Z"/>
        </w:numPr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>Oferty ocenione zostaną w oparciu o poniższe kryteria: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900"/>
        <w:gridCol w:w="6507"/>
      </w:tblGrid>
      <w:tr w:rsidR="00591532" w:rsidRPr="00154FDF" w:rsidTr="003D6F27">
        <w:trPr>
          <w:trHeight w:val="422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nr</w:t>
            </w: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kryterium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waga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sposób obliczania punktów</w:t>
            </w:r>
          </w:p>
        </w:tc>
      </w:tr>
      <w:tr w:rsidR="00591532" w:rsidRPr="00D6191D" w:rsidTr="003D6F27">
        <w:trPr>
          <w:trHeight w:val="698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Cena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rPr>
                <w:rFonts w:ascii="Fira Sans SemiBold" w:hAnsi="Fira Sans SemiBold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 = [(C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 xml:space="preserve"> / 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  <w:r w:rsidRPr="00154FDF">
              <w:rPr>
                <w:rFonts w:ascii="Fira Sans SemiBold" w:hAnsi="Fira Sans SemiBold"/>
              </w:rPr>
              <w:t xml:space="preserve"> </w:t>
            </w:r>
          </w:p>
          <w:p w:rsidR="00591532" w:rsidRPr="003649DB" w:rsidRDefault="00591532" w:rsidP="003D6F27">
            <w:pPr>
              <w:jc w:val="both"/>
              <w:rPr>
                <w:rFonts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3649DB">
              <w:rPr>
                <w:rFonts w:cs="Tahoma"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liczba punktów dla kryterium „cena”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najniższa oferowana cena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/>
                <w:i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cena oferty rozpatrywanej</w:t>
            </w:r>
          </w:p>
          <w:p w:rsidR="00591532" w:rsidRPr="003649DB" w:rsidRDefault="00591532" w:rsidP="003D6F2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54FDF">
              <w:rPr>
                <w:rFonts w:ascii="Fira Sans" w:hAnsi="Fira Sans" w:cs="Tahoma"/>
                <w:sz w:val="20"/>
                <w:szCs w:val="20"/>
              </w:rPr>
              <w:t>Cena oferty jest ceną brutto.</w:t>
            </w:r>
          </w:p>
        </w:tc>
      </w:tr>
      <w:tr w:rsidR="00591532" w:rsidRPr="00D6191D" w:rsidTr="003D6F27"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</w:tcPr>
          <w:p w:rsidR="00591532" w:rsidRPr="00F17B73" w:rsidRDefault="00591532" w:rsidP="00E8235B">
            <w:pPr>
              <w:rPr>
                <w:rFonts w:ascii="Fira Sans SemiBold" w:hAnsi="Fira Sans SemiBold" w:cs="Tahoma"/>
                <w:sz w:val="20"/>
                <w:szCs w:val="20"/>
              </w:rPr>
            </w:pPr>
            <w:r w:rsidRPr="00F17B73">
              <w:rPr>
                <w:rFonts w:ascii="Fira Sans SemiBold" w:hAnsi="Fira Sans SemiBold" w:cs="Tahoma"/>
                <w:sz w:val="20"/>
                <w:szCs w:val="20"/>
              </w:rPr>
              <w:t>DW = [(DW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 xml:space="preserve"> / 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 – liczba punktów dla kryterium „</w:t>
            </w:r>
            <w:r w:rsidRPr="00F17B73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>”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</w:t>
            </w:r>
            <w:r w:rsidRPr="00F17B73">
              <w:rPr>
                <w:rFonts w:ascii="Fira Sans" w:hAnsi="Fira Sans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 – liczba punktów dla oferty o największej liczbie punktów w tym 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br/>
              <w:t>kryterium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Punkty w kryterium będą przyznawane zgodnie z poniższą listą: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 xml:space="preserve">czynny udział w konferencjach naukowych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31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 pkt.  za każdą konferencję , maks. 20 pkt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udział w działaniach propagujących naukę wśród młodzieży i uczniów: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0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2 pkt. za każde działanie, maks. 10 pkt.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przygotowanie publikacji naukowych 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2 pkt. za każdą publikację - maks. 10 pkt.,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4)    Posiadany stopień naukowy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a) rozpoczęte studia doktoranckie - 5 pkt.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b) posiadanie stopnia doktora - 10 pkt.</w:t>
            </w:r>
          </w:p>
          <w:p w:rsidR="00F17B73" w:rsidRPr="00F17B73" w:rsidRDefault="00F17B73" w:rsidP="00F17B73">
            <w:pPr>
              <w:spacing w:after="0" w:line="240" w:lineRule="auto"/>
              <w:rPr>
                <w:rFonts w:ascii="Fira Sans" w:hAnsi="Fira Sans" w:cs="Calibri"/>
                <w:sz w:val="20"/>
                <w:szCs w:val="20"/>
              </w:rPr>
            </w:pPr>
            <w:r w:rsidRPr="00F17B73">
              <w:rPr>
                <w:rFonts w:ascii="Fira Sans" w:hAnsi="Fira Sans" w:cs="Calibri"/>
                <w:sz w:val="20"/>
                <w:szCs w:val="20"/>
              </w:rPr>
              <w:t>maks. 10 pkt.</w:t>
            </w:r>
          </w:p>
          <w:p w:rsidR="008E5096" w:rsidRDefault="008E5096" w:rsidP="003D6F27">
            <w:pPr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591532" w:rsidRPr="00F17B73" w:rsidRDefault="00591532" w:rsidP="003D6F27">
            <w:pPr>
              <w:jc w:val="both"/>
            </w:pPr>
            <w:r w:rsidRPr="00F17B73">
              <w:rPr>
                <w:rFonts w:ascii="Fira Sans" w:hAnsi="Fira Sans"/>
                <w:sz w:val="20"/>
                <w:szCs w:val="20"/>
              </w:rPr>
              <w:t>Punkty za kryterium „Doświadczenie wykonawcy” przyznawane będą na podstawie oświadczenia przedstawionego przez Wykonawcę w</w:t>
            </w:r>
            <w:r w:rsidR="00F17B73">
              <w:rPr>
                <w:rFonts w:ascii="Fira Sans" w:hAnsi="Fira Sans"/>
                <w:sz w:val="20"/>
                <w:szCs w:val="20"/>
              </w:rPr>
              <w:t> </w:t>
            </w:r>
            <w:r w:rsidRPr="00F17B73">
              <w:rPr>
                <w:rFonts w:ascii="Fira Sans" w:hAnsi="Fira Sans"/>
                <w:sz w:val="20"/>
                <w:szCs w:val="20"/>
              </w:rPr>
              <w:t>formularzu ofertowym.</w:t>
            </w:r>
            <w:r w:rsidRPr="00F17B73">
              <w:rPr>
                <w:sz w:val="20"/>
                <w:szCs w:val="20"/>
              </w:rPr>
              <w:t xml:space="preserve"> </w:t>
            </w:r>
          </w:p>
        </w:tc>
      </w:tr>
    </w:tbl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 Wykonawcą którego oferta uzyska najwyższą liczbę punktów (C + DW = suma wyników w kryterium ceny oraz kwalifikacje i doświadczenie), zostanie zawarta umowa. </w:t>
      </w:r>
    </w:p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lastRenderedPageBreak/>
        <w:t xml:space="preserve">Wyniki działań związanych z obliczeniem punktacji zostaną zaokrąglone do 2 miejsc po przecinku. </w:t>
      </w:r>
    </w:p>
    <w:p w:rsidR="00591532" w:rsidRPr="00154FDF" w:rsidRDefault="00591532" w:rsidP="00B2510D">
      <w:pPr>
        <w:numPr>
          <w:ilvl w:val="1"/>
          <w:numId w:val="4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Zamawiający wymaga kompleksowej realizacji usługi i nie dopuszcza częściowego składania ofert. </w:t>
      </w:r>
    </w:p>
    <w:p w:rsidR="00591532" w:rsidRDefault="00591532" w:rsidP="002304A3">
      <w:pPr>
        <w:pStyle w:val="Akapitzlist"/>
        <w:spacing w:after="0"/>
        <w:ind w:left="1080"/>
        <w:jc w:val="both"/>
        <w:rPr>
          <w:rFonts w:cs="Arial"/>
          <w:sz w:val="20"/>
          <w:szCs w:val="20"/>
        </w:rPr>
      </w:pPr>
    </w:p>
    <w:p w:rsidR="00591532" w:rsidRPr="00154FDF" w:rsidRDefault="00591532" w:rsidP="009E7182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V.</w:t>
      </w:r>
      <w:r w:rsidRPr="00154FDF">
        <w:rPr>
          <w:rFonts w:ascii="Fira Sans SemiBold" w:hAnsi="Fira Sans SemiBold" w:cs="Arial"/>
          <w:sz w:val="20"/>
          <w:szCs w:val="20"/>
        </w:rPr>
        <w:tab/>
        <w:t>Informacje dodatkowe: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gdy Wykonawca, którego oferta została wybrana, uchyla się od zawarcia umowy, </w:t>
      </w:r>
      <w:r w:rsidRPr="00522CF3">
        <w:rPr>
          <w:rFonts w:ascii="Fira Sans" w:hAnsi="Fira Sans" w:cs="Arial"/>
          <w:bCs/>
          <w:sz w:val="20"/>
          <w:szCs w:val="20"/>
        </w:rPr>
        <w:br/>
        <w:t>Zamawiający może wybrać ofertę najkorzystniejszą spośród pozostałych ofert.</w:t>
      </w:r>
    </w:p>
    <w:p w:rsidR="00591532" w:rsidRPr="00522CF3" w:rsidRDefault="00591532" w:rsidP="002E1A3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Zamawiający zastrzega sobie prawo unieważnienia postępowania w szczególności w przypadku: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żadna z ofert nie uzyska co najmniej 50% sumy punktów przy obliczeniu kryterium: doświadczenie Wykonawcy;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cena najkorzystniejszej oferty przewyższy kwotę, którą Zamawiający może przeznaczyć na sfinansowanie zamówienia.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 przypadku uzyskania przez dwóch lub więcej Wykonawców takiej samej liczby punktów decyduje niższa cena.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zaistnienia sytuacji związanej z potrzebą dokonania stosownych zmian w umowie w celu właściwej realizacji zamówienia, zastrzega się możliwość dokonania zmian w drodze aneksu do umowy. Zmiany mogą dotyczyć między innymi: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zmiany terminu obowiązywania umowy w wypadku, gdyby zmienił się termin organizacji naukowej konferencji uczniowskiej,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wydłużenia przez Zamawiającego terminu przeprowadzenia czynności sprawdzających, których celem jest stwierdzenie prawidłowości wykonania przedmiotu umowy.</w:t>
      </w:r>
    </w:p>
    <w:p w:rsidR="00591532" w:rsidRDefault="00591532">
      <w:pPr>
        <w:spacing w:after="0" w:line="240" w:lineRule="auto"/>
        <w:rPr>
          <w:rFonts w:cs="Arial"/>
          <w:bCs/>
          <w:sz w:val="20"/>
          <w:szCs w:val="20"/>
        </w:rPr>
      </w:pPr>
    </w:p>
    <w:p w:rsidR="00591532" w:rsidRPr="00522CF3" w:rsidRDefault="00591532" w:rsidP="00EE50CF">
      <w:pPr>
        <w:spacing w:before="120"/>
        <w:ind w:left="180" w:right="5"/>
        <w:jc w:val="both"/>
        <w:rPr>
          <w:rFonts w:ascii="Fira Sans SemiBold" w:hAnsi="Fira Sans SemiBold" w:cs="Arial"/>
          <w:sz w:val="20"/>
          <w:szCs w:val="20"/>
        </w:rPr>
      </w:pPr>
      <w:r w:rsidRPr="00522CF3">
        <w:rPr>
          <w:rFonts w:ascii="Fira Sans SemiBold" w:hAnsi="Fira Sans SemiBold" w:cs="Arial"/>
          <w:sz w:val="20"/>
          <w:szCs w:val="20"/>
        </w:rPr>
        <w:t>VI.</w:t>
      </w:r>
      <w:r w:rsidRPr="00522CF3">
        <w:rPr>
          <w:rFonts w:ascii="Fira Sans SemiBold" w:hAnsi="Fira Sans SemiBold" w:cs="Arial"/>
          <w:sz w:val="20"/>
          <w:szCs w:val="20"/>
        </w:rPr>
        <w:tab/>
        <w:t xml:space="preserve">Usługa będzie realizowana w następujących etapach: </w:t>
      </w:r>
    </w:p>
    <w:p w:rsidR="00591532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8C0703">
        <w:rPr>
          <w:rFonts w:ascii="Fira Sans" w:hAnsi="Fira Sans" w:cs="Arial"/>
          <w:sz w:val="20"/>
          <w:szCs w:val="20"/>
        </w:rPr>
        <w:t xml:space="preserve">Przesłanie oferty Wykonawcy </w:t>
      </w:r>
      <w:r w:rsidRPr="0097201A">
        <w:rPr>
          <w:rFonts w:ascii="Fira Sans" w:hAnsi="Fira Sans" w:cs="Arial"/>
          <w:sz w:val="20"/>
          <w:szCs w:val="20"/>
        </w:rPr>
        <w:t>do</w:t>
      </w:r>
      <w:r>
        <w:rPr>
          <w:rFonts w:ascii="Fira Sans" w:hAnsi="Fira Sans" w:cs="Arial"/>
          <w:sz w:val="20"/>
          <w:szCs w:val="20"/>
        </w:rPr>
        <w:t xml:space="preserve"> </w:t>
      </w:r>
      <w:r w:rsidR="0005083C">
        <w:rPr>
          <w:rFonts w:ascii="Fira Sans SemiBold" w:hAnsi="Fira Sans SemiBold" w:cs="Arial"/>
          <w:sz w:val="20"/>
          <w:szCs w:val="20"/>
        </w:rPr>
        <w:t>2.02.2026</w:t>
      </w:r>
      <w:r w:rsidR="0005083C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97201A">
        <w:rPr>
          <w:rFonts w:ascii="Fira Sans SemiBold" w:hAnsi="Fira Sans SemiBold" w:cs="Arial"/>
          <w:sz w:val="20"/>
          <w:szCs w:val="20"/>
        </w:rPr>
        <w:t>r.</w:t>
      </w:r>
    </w:p>
    <w:p w:rsidR="00591532" w:rsidRPr="00AD68A3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Zamieszczenie przez Zamawiającego informacji o wyniku postępowania na stronie Biuletynu Informacji Publicznej oraz na stronie bazy konkurencyjności w terminie 7 dni od daty zakończenia postępowania. </w:t>
      </w:r>
    </w:p>
    <w:p w:rsidR="00591532" w:rsidRPr="00C35639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Podpisanie umowy między </w:t>
      </w:r>
      <w:r w:rsidRPr="00C35639">
        <w:rPr>
          <w:rFonts w:ascii="Fira Sans" w:hAnsi="Fira Sans" w:cs="Arial"/>
          <w:sz w:val="20"/>
          <w:szCs w:val="20"/>
        </w:rPr>
        <w:t>Zamawiającym a Wykonawcą do</w:t>
      </w:r>
      <w:r w:rsidRPr="00C35639">
        <w:rPr>
          <w:rFonts w:cs="Arial"/>
          <w:sz w:val="20"/>
          <w:szCs w:val="20"/>
        </w:rPr>
        <w:t xml:space="preserve"> </w:t>
      </w:r>
      <w:r w:rsidR="0005083C">
        <w:rPr>
          <w:rFonts w:ascii="Fira Sans SemiBold" w:hAnsi="Fira Sans SemiBold" w:cs="Arial"/>
          <w:sz w:val="20"/>
          <w:szCs w:val="20"/>
        </w:rPr>
        <w:t>10.02.2026</w:t>
      </w:r>
      <w:r w:rsidR="0005083C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C35639">
        <w:rPr>
          <w:rFonts w:ascii="Fira Sans SemiBold" w:hAnsi="Fira Sans SemiBold" w:cs="Arial"/>
          <w:sz w:val="20"/>
          <w:szCs w:val="20"/>
        </w:rPr>
        <w:t>r.</w:t>
      </w:r>
    </w:p>
    <w:p w:rsidR="00591532" w:rsidRPr="00EA42D1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Podanie tytułu wykładu oraz przesłanie</w:t>
      </w:r>
      <w:r w:rsidRPr="00EA42D1">
        <w:rPr>
          <w:rFonts w:ascii="Fira Sans" w:hAnsi="Fira Sans" w:cs="Arial"/>
          <w:sz w:val="20"/>
          <w:szCs w:val="20"/>
        </w:rPr>
        <w:t xml:space="preserve"> abstraktu </w:t>
      </w:r>
      <w:r>
        <w:rPr>
          <w:rFonts w:ascii="Fira Sans" w:hAnsi="Fira Sans" w:cs="Arial"/>
          <w:sz w:val="20"/>
          <w:szCs w:val="20"/>
        </w:rPr>
        <w:t>wykładu do</w:t>
      </w:r>
      <w:r w:rsidR="00D446D5">
        <w:rPr>
          <w:rFonts w:ascii="Fira Sans" w:hAnsi="Fira Sans" w:cs="Arial"/>
          <w:sz w:val="20"/>
          <w:szCs w:val="20"/>
        </w:rPr>
        <w:t xml:space="preserve"> </w:t>
      </w:r>
      <w:r w:rsidR="0005083C">
        <w:rPr>
          <w:rFonts w:ascii="Fira Sans SemiBold" w:hAnsi="Fira Sans SemiBold" w:cs="Arial"/>
          <w:sz w:val="20"/>
          <w:szCs w:val="20"/>
        </w:rPr>
        <w:t>11.02.2026</w:t>
      </w:r>
      <w:r w:rsidR="0005083C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D446D5">
        <w:rPr>
          <w:rFonts w:ascii="Fira Sans SemiBold" w:hAnsi="Fira Sans SemiBold" w:cs="Arial"/>
          <w:sz w:val="20"/>
          <w:szCs w:val="20"/>
        </w:rPr>
        <w:t>r.</w:t>
      </w:r>
    </w:p>
    <w:p w:rsidR="00591532" w:rsidRPr="008A684C" w:rsidRDefault="00591532" w:rsidP="00AD68A3">
      <w:pPr>
        <w:widowControl w:val="0"/>
        <w:numPr>
          <w:ins w:id="2" w:author="Unknown"/>
        </w:numPr>
        <w:autoSpaceDE w:val="0"/>
        <w:autoSpaceDN w:val="0"/>
        <w:adjustRightInd w:val="0"/>
        <w:spacing w:after="0"/>
        <w:ind w:left="705" w:hanging="345"/>
        <w:jc w:val="both"/>
        <w:rPr>
          <w:rFonts w:ascii="Fira Sans" w:hAnsi="Fira Sans"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Pr="00C35639">
        <w:rPr>
          <w:rFonts w:cs="Arial"/>
          <w:sz w:val="20"/>
          <w:szCs w:val="20"/>
        </w:rPr>
        <w:t>.</w:t>
      </w:r>
      <w:r w:rsidRPr="00C35639">
        <w:rPr>
          <w:rFonts w:cs="Arial"/>
          <w:sz w:val="20"/>
          <w:szCs w:val="20"/>
        </w:rPr>
        <w:tab/>
      </w:r>
      <w:r w:rsidRPr="008A684C">
        <w:rPr>
          <w:rFonts w:ascii="Fira Sans" w:hAnsi="Fira Sans" w:cs="Arial"/>
          <w:sz w:val="20"/>
          <w:szCs w:val="20"/>
        </w:rPr>
        <w:t xml:space="preserve">Wykonanie przedmiotu umowy nastąpi </w:t>
      </w:r>
      <w:r w:rsidR="0005083C">
        <w:rPr>
          <w:rFonts w:ascii="Fira Sans SemiBold" w:hAnsi="Fira Sans SemiBold" w:cs="Calibri"/>
          <w:sz w:val="20"/>
          <w:szCs w:val="20"/>
        </w:rPr>
        <w:t xml:space="preserve">14.03.2026 </w:t>
      </w:r>
      <w:r w:rsidRPr="008A684C">
        <w:rPr>
          <w:rFonts w:ascii="Fira Sans SemiBold" w:hAnsi="Fira Sans SemiBold" w:cs="Arial"/>
          <w:sz w:val="20"/>
          <w:szCs w:val="20"/>
        </w:rPr>
        <w:t>r.</w:t>
      </w:r>
      <w:r w:rsidRPr="008A684C">
        <w:rPr>
          <w:rFonts w:ascii="Fira Sans" w:hAnsi="Fira Sans" w:cs="Arial"/>
          <w:sz w:val="20"/>
          <w:szCs w:val="20"/>
        </w:rPr>
        <w:t xml:space="preserve"> tj. w dniu organizacji konferencji</w:t>
      </w:r>
      <w:r w:rsidR="00D446D5" w:rsidRPr="008A684C">
        <w:rPr>
          <w:rFonts w:ascii="Fira Sans" w:hAnsi="Fira Sans" w:cs="Arial"/>
          <w:sz w:val="20"/>
          <w:szCs w:val="20"/>
        </w:rPr>
        <w:t>.</w:t>
      </w:r>
    </w:p>
    <w:p w:rsidR="00591532" w:rsidRPr="008A684C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8A684C">
        <w:rPr>
          <w:rFonts w:ascii="Fira Sans" w:hAnsi="Fira Sans" w:cs="Arial"/>
          <w:sz w:val="20"/>
          <w:szCs w:val="20"/>
        </w:rPr>
        <w:t>6.</w:t>
      </w:r>
      <w:r w:rsidRPr="008A684C">
        <w:rPr>
          <w:rFonts w:ascii="Fira Sans" w:hAnsi="Fira Sans" w:cs="Arial"/>
          <w:sz w:val="20"/>
          <w:szCs w:val="20"/>
        </w:rPr>
        <w:tab/>
        <w:t xml:space="preserve">Podpisanie końcowego protokołu odbioru do dnia </w:t>
      </w:r>
      <w:r w:rsidR="0005083C">
        <w:rPr>
          <w:rFonts w:ascii="Fira Sans SemiBold" w:hAnsi="Fira Sans SemiBold" w:cs="Calibri"/>
          <w:sz w:val="20"/>
          <w:szCs w:val="20"/>
        </w:rPr>
        <w:t>17.03.2026</w:t>
      </w:r>
      <w:r w:rsidR="0005083C" w:rsidRPr="008A684C">
        <w:rPr>
          <w:rFonts w:ascii="Fira Sans SemiBold" w:hAnsi="Fira Sans SemiBold" w:cs="Calibri"/>
          <w:sz w:val="20"/>
          <w:szCs w:val="20"/>
        </w:rPr>
        <w:t xml:space="preserve"> </w:t>
      </w:r>
      <w:r w:rsidR="00D679A5" w:rsidRPr="008A684C">
        <w:rPr>
          <w:rFonts w:ascii="Fira Sans SemiBold" w:hAnsi="Fira Sans SemiBold" w:cs="Calibri"/>
          <w:sz w:val="20"/>
          <w:szCs w:val="20"/>
        </w:rPr>
        <w:t>r</w:t>
      </w:r>
      <w:r w:rsidRPr="008A684C">
        <w:rPr>
          <w:rFonts w:ascii="Fira Sans SemiBold" w:hAnsi="Fira Sans SemiBold" w:cs="Arial"/>
          <w:sz w:val="20"/>
          <w:szCs w:val="20"/>
        </w:rPr>
        <w:t>.</w:t>
      </w:r>
      <w:r w:rsidRPr="008A684C">
        <w:rPr>
          <w:rFonts w:ascii="Fira Sans" w:hAnsi="Fira Sans" w:cs="Arial"/>
          <w:sz w:val="20"/>
          <w:szCs w:val="20"/>
        </w:rPr>
        <w:t xml:space="preserve"> 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7</w:t>
      </w:r>
      <w:r w:rsidRPr="00AD68A3">
        <w:rPr>
          <w:rFonts w:ascii="Fira Sans" w:hAnsi="Fira Sans" w:cs="Arial"/>
          <w:sz w:val="20"/>
          <w:szCs w:val="20"/>
        </w:rPr>
        <w:t>.</w:t>
      </w:r>
      <w:r w:rsidRPr="00AD68A3">
        <w:rPr>
          <w:rFonts w:ascii="Fira Sans" w:hAnsi="Fira Sans" w:cs="Arial"/>
          <w:sz w:val="20"/>
          <w:szCs w:val="20"/>
        </w:rPr>
        <w:tab/>
        <w:t>Rozpoczęcie realizacji umowy nastąpi niezwłocznie po jej podpisaniu</w:t>
      </w:r>
      <w:r w:rsidRPr="00EE454C">
        <w:rPr>
          <w:rFonts w:cs="Arial"/>
          <w:sz w:val="20"/>
          <w:szCs w:val="20"/>
        </w:rPr>
        <w:t>.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Default="00591532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1B402D" w:rsidRDefault="001B402D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1B402D" w:rsidRDefault="001B402D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1B402D" w:rsidRDefault="001B402D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Pr="00EE454C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6C760A" w:rsidRDefault="00591532" w:rsidP="00EE50CF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6C760A">
        <w:rPr>
          <w:rFonts w:ascii="Fira Sans SemiBold" w:hAnsi="Fira Sans SemiBold" w:cs="Arial"/>
          <w:sz w:val="20"/>
          <w:szCs w:val="20"/>
        </w:rPr>
        <w:t>VII.</w:t>
      </w:r>
      <w:r w:rsidRPr="006C760A">
        <w:rPr>
          <w:rFonts w:ascii="Fira Sans SemiBold" w:hAnsi="Fira Sans SemiBold" w:cs="Arial"/>
          <w:sz w:val="20"/>
          <w:szCs w:val="20"/>
        </w:rPr>
        <w:tab/>
        <w:t>Miejsce, termin i sposób składania ofert.</w:t>
      </w:r>
    </w:p>
    <w:p w:rsidR="001453D4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bookmarkStart w:id="3" w:name="_Hlk190336199"/>
      <w:r w:rsidRPr="006C16CA">
        <w:rPr>
          <w:rFonts w:ascii="Fira Sans" w:hAnsi="Fira Sans"/>
          <w:sz w:val="20"/>
          <w:szCs w:val="20"/>
        </w:rPr>
        <w:t xml:space="preserve">Ofertę, zawierającą wypełniony Formularz ofertowy wraz załącznikami, </w:t>
      </w:r>
      <w:r w:rsidRPr="006C16CA">
        <w:rPr>
          <w:rFonts w:ascii="Fira Sans" w:hAnsi="Fira Sans"/>
          <w:sz w:val="20"/>
          <w:szCs w:val="20"/>
          <w:u w:val="single"/>
        </w:rPr>
        <w:t>należy złożyć w odpowiedzi na ogłoszenie na stronie Bazy Konkurencyjności</w:t>
      </w:r>
      <w:r w:rsidRPr="006C16CA">
        <w:rPr>
          <w:rFonts w:ascii="Fira Sans SemiBold" w:hAnsi="Fira Sans SemiBold"/>
          <w:sz w:val="20"/>
          <w:szCs w:val="20"/>
          <w:u w:val="single"/>
        </w:rPr>
        <w:t xml:space="preserve"> do</w:t>
      </w:r>
      <w:r w:rsidRPr="006C16CA">
        <w:rPr>
          <w:b/>
          <w:sz w:val="20"/>
          <w:szCs w:val="20"/>
          <w:u w:val="single"/>
        </w:rPr>
        <w:t xml:space="preserve"> </w:t>
      </w:r>
      <w:r w:rsidR="003C5DD8" w:rsidRPr="003C5DD8">
        <w:rPr>
          <w:rFonts w:ascii="Fira Sans SemiBold" w:hAnsi="Fira Sans SemiBold" w:cs="Arial"/>
          <w:sz w:val="20"/>
          <w:szCs w:val="20"/>
          <w:u w:val="single"/>
        </w:rPr>
        <w:t>2.02</w:t>
      </w:r>
      <w:r w:rsidRPr="006C16CA">
        <w:rPr>
          <w:rFonts w:ascii="Fira Sans SemiBold" w:hAnsi="Fira Sans SemiBold" w:cs="Arial"/>
          <w:sz w:val="20"/>
          <w:szCs w:val="20"/>
          <w:u w:val="single"/>
        </w:rPr>
        <w:t>.202</w:t>
      </w:r>
      <w:r w:rsidR="0005083C">
        <w:rPr>
          <w:rFonts w:ascii="Fira Sans SemiBold" w:hAnsi="Fira Sans SemiBold" w:cs="Arial"/>
          <w:sz w:val="20"/>
          <w:szCs w:val="20"/>
          <w:u w:val="single"/>
        </w:rPr>
        <w:t>6</w:t>
      </w:r>
      <w:r w:rsidRPr="006C16CA">
        <w:rPr>
          <w:rFonts w:ascii="Fira Sans SemiBold" w:hAnsi="Fira Sans SemiBold" w:cs="Arial"/>
          <w:sz w:val="20"/>
          <w:szCs w:val="20"/>
          <w:u w:val="single"/>
        </w:rPr>
        <w:t xml:space="preserve"> r.</w:t>
      </w:r>
      <w:r w:rsidRPr="006C16CA">
        <w:rPr>
          <w:rFonts w:ascii="Fira Sans SemiBold" w:hAnsi="Fira Sans SemiBold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Decyduje data i godzina złożenia dokumentacji.</w:t>
      </w:r>
    </w:p>
    <w:p w:rsidR="001453D4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Wykonawca może złożyć tylko jedną ofertę. Złożenie większej liczby ofert w postępowaniu spowoduje </w:t>
      </w:r>
      <w:r w:rsidRPr="006C16CA">
        <w:rPr>
          <w:rFonts w:ascii="Fira Sans" w:hAnsi="Fira Sans"/>
          <w:sz w:val="20"/>
          <w:szCs w:val="20"/>
        </w:rPr>
        <w:tab/>
        <w:t xml:space="preserve">odrzucenie wszystkich tych ofert. </w:t>
      </w:r>
    </w:p>
    <w:p w:rsidR="001453D4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Postępowanie prowadzone jest w języku polskim.</w:t>
      </w:r>
    </w:p>
    <w:p w:rsidR="001453D4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Ocenie będą podlegać oferty tych Wykonawców, którzy spełnią wszystkie warunki udziału w postępowaniu. Ocena spełnienia warunków odbywać się będzie na zasadzie „spełnia/nie spełnia”. </w:t>
      </w:r>
    </w:p>
    <w:p w:rsidR="001453D4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Niekompletna</w:t>
      </w:r>
      <w:r w:rsidRPr="006C16CA">
        <w:rPr>
          <w:rFonts w:ascii="Fira Sans" w:hAnsi="Fira Sans"/>
        </w:rPr>
        <w:t xml:space="preserve"> </w:t>
      </w:r>
      <w:r w:rsidRPr="006C16CA">
        <w:rPr>
          <w:rFonts w:ascii="Fira Sans" w:hAnsi="Fira Sans"/>
          <w:sz w:val="20"/>
          <w:szCs w:val="20"/>
        </w:rPr>
        <w:t xml:space="preserve">oferta (np. bez załączonych ww. wymaganych dokumentów, nie podpisana) pozostaje bez rozpatrzenia. </w:t>
      </w:r>
    </w:p>
    <w:p w:rsidR="001453D4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Kwota oferty musi być wyrażona w wartości brutto. </w:t>
      </w:r>
    </w:p>
    <w:p w:rsidR="001453D4" w:rsidRPr="006C16CA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Osobą uprawnioną do kontaktu jest</w:t>
      </w:r>
      <w:r w:rsidRPr="006C16CA">
        <w:rPr>
          <w:sz w:val="20"/>
          <w:szCs w:val="20"/>
        </w:rPr>
        <w:t xml:space="preserve"> </w:t>
      </w:r>
      <w:r w:rsidRPr="006C16CA">
        <w:rPr>
          <w:rFonts w:ascii="Fira Sans" w:hAnsi="Fira Sans" w:cs="Calibri"/>
          <w:sz w:val="20"/>
          <w:szCs w:val="20"/>
        </w:rPr>
        <w:t xml:space="preserve">Agata </w:t>
      </w:r>
      <w:proofErr w:type="spellStart"/>
      <w:r w:rsidRPr="006C16CA">
        <w:rPr>
          <w:rFonts w:ascii="Fira Sans" w:hAnsi="Fira Sans" w:cs="Calibri"/>
          <w:sz w:val="20"/>
          <w:szCs w:val="20"/>
        </w:rPr>
        <w:t>Szałecka-Żukowska</w:t>
      </w:r>
      <w:proofErr w:type="spellEnd"/>
      <w:r w:rsidRPr="006C16CA">
        <w:rPr>
          <w:rFonts w:ascii="Fira Sans" w:hAnsi="Fira Sans"/>
          <w:sz w:val="20"/>
          <w:szCs w:val="20"/>
        </w:rPr>
        <w:t xml:space="preserve">, tel. 58 344 01 68 wew. 112, </w:t>
      </w:r>
      <w:r w:rsidRPr="002A6452">
        <w:rPr>
          <w:rFonts w:ascii="Fira Sans" w:hAnsi="Fira Sans"/>
          <w:sz w:val="20"/>
          <w:szCs w:val="20"/>
          <w:lang w:val="en-US"/>
        </w:rPr>
        <w:t xml:space="preserve">e-mail: </w:t>
      </w:r>
      <w:hyperlink r:id="rId8" w:history="1">
        <w:r w:rsidRPr="009F2810">
          <w:rPr>
            <w:rStyle w:val="Hipercze"/>
            <w:rFonts w:ascii="Fira Sans" w:hAnsi="Fira Sans"/>
            <w:sz w:val="20"/>
            <w:szCs w:val="20"/>
            <w:lang w:val="en-US"/>
          </w:rPr>
          <w:t>administracja@pbp.gda.pl</w:t>
        </w:r>
      </w:hyperlink>
      <w:r>
        <w:rPr>
          <w:rFonts w:ascii="Fira Sans" w:hAnsi="Fira Sans"/>
          <w:sz w:val="20"/>
          <w:szCs w:val="20"/>
          <w:u w:val="single"/>
          <w:lang w:val="en-US"/>
        </w:rPr>
        <w:t>.</w:t>
      </w:r>
    </w:p>
    <w:p w:rsidR="001453D4" w:rsidRPr="006C16CA" w:rsidRDefault="001453D4" w:rsidP="001453D4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Komunikacja w postępowaniu o udzielenie zamówienia, w tym ogłoszenie zapytania ofertowego, składanie ofert, wymiana informacji między zamawiającym a wykonawcą oraz przekazywanie dokumentów i oświadczeń odbywa się </w:t>
      </w:r>
      <w:r w:rsidR="0030123A">
        <w:rPr>
          <w:rFonts w:ascii="Fira Sans" w:hAnsi="Fira Sans"/>
          <w:sz w:val="20"/>
          <w:szCs w:val="20"/>
          <w:u w:val="single"/>
        </w:rPr>
        <w:t>wyłącznie pisemnie</w:t>
      </w:r>
      <w:r w:rsidR="0030123A">
        <w:rPr>
          <w:rFonts w:ascii="Fira Sans" w:hAnsi="Fira Sans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za pomocą BK2021, z zastrzeżeniem pkt. 2 i 3 Sekcji Wytycznych dotyczących kwalifikowalności wydatków na lata 2021-2027</w:t>
      </w:r>
      <w:r>
        <w:rPr>
          <w:rFonts w:ascii="Fira Sans" w:hAnsi="Fira Sans"/>
          <w:sz w:val="20"/>
          <w:szCs w:val="20"/>
        </w:rPr>
        <w:t>.</w:t>
      </w:r>
    </w:p>
    <w:bookmarkEnd w:id="3"/>
    <w:p w:rsidR="00591532" w:rsidRPr="002A6452" w:rsidRDefault="00591532" w:rsidP="005C4EF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sz w:val="20"/>
          <w:szCs w:val="20"/>
          <w:lang w:val="en-US"/>
        </w:rPr>
      </w:pPr>
    </w:p>
    <w:sectPr w:rsidR="00591532" w:rsidRPr="002A6452" w:rsidSect="003B2DD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261" w:right="1418" w:bottom="1276" w:left="1418" w:header="34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1A9" w:rsidRDefault="009971A9">
      <w:r>
        <w:separator/>
      </w:r>
    </w:p>
  </w:endnote>
  <w:endnote w:type="continuationSeparator" w:id="0">
    <w:p w:rsidR="009971A9" w:rsidRDefault="0099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9DD" w:rsidRDefault="00E248F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-172720</wp:posOffset>
          </wp:positionH>
          <wp:positionV relativeFrom="page">
            <wp:posOffset>9946640</wp:posOffset>
          </wp:positionV>
          <wp:extent cx="6116320" cy="414020"/>
          <wp:effectExtent l="0" t="0" r="0" b="0"/>
          <wp:wrapNone/>
          <wp:docPr id="21" name="Obraz 21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20" name="Obraz 20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19" name="Obraz 2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Pr="00124D4A" w:rsidRDefault="00591532" w:rsidP="001E29D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Pr="00B01F08" w:rsidRDefault="00E248F0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0" b="0"/>
          <wp:wrapNone/>
          <wp:docPr id="6" name="Obraz 274" descr="listownik Departament Edukacji i Sportu-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4" descr="listownik Departament Edukacji i Sportu-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1A9" w:rsidRDefault="009971A9">
      <w:r>
        <w:separator/>
      </w:r>
    </w:p>
  </w:footnote>
  <w:footnote w:type="continuationSeparator" w:id="0">
    <w:p w:rsidR="009971A9" w:rsidRDefault="00997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E248F0" w:rsidP="003B2DDE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-172720</wp:posOffset>
          </wp:positionH>
          <wp:positionV relativeFrom="paragraph">
            <wp:posOffset>168275</wp:posOffset>
          </wp:positionV>
          <wp:extent cx="6105525" cy="575945"/>
          <wp:effectExtent l="0" t="0" r="0" b="0"/>
          <wp:wrapNone/>
          <wp:docPr id="7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Default="00E24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-172720</wp:posOffset>
          </wp:positionH>
          <wp:positionV relativeFrom="paragraph">
            <wp:posOffset>464820</wp:posOffset>
          </wp:positionV>
          <wp:extent cx="883920" cy="972185"/>
          <wp:effectExtent l="0" t="0" r="0" b="0"/>
          <wp:wrapSquare wrapText="bothSides"/>
          <wp:docPr id="3" name="Obraz 269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9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1644015</wp:posOffset>
          </wp:positionH>
          <wp:positionV relativeFrom="page">
            <wp:posOffset>1181100</wp:posOffset>
          </wp:positionV>
          <wp:extent cx="4288790" cy="438150"/>
          <wp:effectExtent l="0" t="0" r="0" b="0"/>
          <wp:wrapSquare wrapText="bothSides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E24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0" b="0"/>
          <wp:wrapNone/>
          <wp:docPr id="5" name="Obraz 273" descr="listowniki UMWP mono na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3" descr="listowniki UMWP mono na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582"/>
    <w:multiLevelType w:val="hybridMultilevel"/>
    <w:tmpl w:val="832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1A2BA9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" w15:restartNumberingAfterBreak="0">
    <w:nsid w:val="0B420E8F"/>
    <w:multiLevelType w:val="hybridMultilevel"/>
    <w:tmpl w:val="6F5A59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AF6E43"/>
    <w:multiLevelType w:val="hybridMultilevel"/>
    <w:tmpl w:val="A7D06300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4" w15:restartNumberingAfterBreak="0">
    <w:nsid w:val="10E72EFC"/>
    <w:multiLevelType w:val="hybridMultilevel"/>
    <w:tmpl w:val="485C762E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5" w15:restartNumberingAfterBreak="0">
    <w:nsid w:val="12E504C8"/>
    <w:multiLevelType w:val="hybridMultilevel"/>
    <w:tmpl w:val="2856F9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3AF67BE"/>
    <w:multiLevelType w:val="hybridMultilevel"/>
    <w:tmpl w:val="7DE8AE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6E009B"/>
    <w:multiLevelType w:val="hybridMultilevel"/>
    <w:tmpl w:val="A650F5F8"/>
    <w:lvl w:ilvl="0" w:tplc="C7C42B1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8" w15:restartNumberingAfterBreak="0">
    <w:nsid w:val="1C175888"/>
    <w:multiLevelType w:val="hybridMultilevel"/>
    <w:tmpl w:val="616A92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C6C1569"/>
    <w:multiLevelType w:val="hybridMultilevel"/>
    <w:tmpl w:val="1E16A9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DAF6810"/>
    <w:multiLevelType w:val="hybridMultilevel"/>
    <w:tmpl w:val="758293C2"/>
    <w:lvl w:ilvl="0" w:tplc="DA323E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3C6FB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A48382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FB11C5"/>
    <w:multiLevelType w:val="hybridMultilevel"/>
    <w:tmpl w:val="EF08891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1BB3F13"/>
    <w:multiLevelType w:val="hybridMultilevel"/>
    <w:tmpl w:val="035A05F8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 w15:restartNumberingAfterBreak="0">
    <w:nsid w:val="23E424AB"/>
    <w:multiLevelType w:val="hybridMultilevel"/>
    <w:tmpl w:val="AA224762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033085DA">
      <w:start w:val="1"/>
      <w:numFmt w:val="lowerLetter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221A90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F24B3C"/>
    <w:multiLevelType w:val="hybridMultilevel"/>
    <w:tmpl w:val="A528951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AD862C8">
      <w:numFmt w:val="bullet"/>
      <w:lvlText w:val="•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6E5770"/>
    <w:multiLevelType w:val="hybridMultilevel"/>
    <w:tmpl w:val="4EEC263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8" w15:restartNumberingAfterBreak="0">
    <w:nsid w:val="335A468D"/>
    <w:multiLevelType w:val="hybridMultilevel"/>
    <w:tmpl w:val="FD88F04A"/>
    <w:lvl w:ilvl="0" w:tplc="CFDCD0DA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52C22E2"/>
    <w:multiLevelType w:val="hybridMultilevel"/>
    <w:tmpl w:val="E0D02010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20" w15:restartNumberingAfterBreak="0">
    <w:nsid w:val="3AD77D6A"/>
    <w:multiLevelType w:val="hybridMultilevel"/>
    <w:tmpl w:val="1FE052FC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B18610B0">
      <w:start w:val="1"/>
      <w:numFmt w:val="decimal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E403E5"/>
    <w:multiLevelType w:val="hybridMultilevel"/>
    <w:tmpl w:val="31C0F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4A361A"/>
    <w:multiLevelType w:val="hybridMultilevel"/>
    <w:tmpl w:val="91D073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5A9C53DD"/>
    <w:multiLevelType w:val="hybridMultilevel"/>
    <w:tmpl w:val="2604AE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B743296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E0C2FD2"/>
    <w:multiLevelType w:val="hybridMultilevel"/>
    <w:tmpl w:val="993047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6" w15:restartNumberingAfterBreak="0">
    <w:nsid w:val="66AA49E6"/>
    <w:multiLevelType w:val="hybridMultilevel"/>
    <w:tmpl w:val="62C46C2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7433F43"/>
    <w:multiLevelType w:val="hybridMultilevel"/>
    <w:tmpl w:val="6108F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80C66B5"/>
    <w:multiLevelType w:val="hybridMultilevel"/>
    <w:tmpl w:val="E39EAD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DD54075"/>
    <w:multiLevelType w:val="hybridMultilevel"/>
    <w:tmpl w:val="3266D22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EFD1F97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1" w15:restartNumberingAfterBreak="0">
    <w:nsid w:val="7233523C"/>
    <w:multiLevelType w:val="hybridMultilevel"/>
    <w:tmpl w:val="49747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3CD41FF"/>
    <w:multiLevelType w:val="hybridMultilevel"/>
    <w:tmpl w:val="138425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51C7842"/>
    <w:multiLevelType w:val="hybridMultilevel"/>
    <w:tmpl w:val="49D871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5AE60E5"/>
    <w:multiLevelType w:val="hybridMultilevel"/>
    <w:tmpl w:val="1082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33"/>
  </w:num>
  <w:num w:numId="6">
    <w:abstractNumId w:val="21"/>
  </w:num>
  <w:num w:numId="7">
    <w:abstractNumId w:val="7"/>
  </w:num>
  <w:num w:numId="8">
    <w:abstractNumId w:val="20"/>
  </w:num>
  <w:num w:numId="9">
    <w:abstractNumId w:val="34"/>
  </w:num>
  <w:num w:numId="10">
    <w:abstractNumId w:val="14"/>
  </w:num>
  <w:num w:numId="11">
    <w:abstractNumId w:val="24"/>
  </w:num>
  <w:num w:numId="12">
    <w:abstractNumId w:val="26"/>
  </w:num>
  <w:num w:numId="13">
    <w:abstractNumId w:val="29"/>
  </w:num>
  <w:num w:numId="14">
    <w:abstractNumId w:val="27"/>
  </w:num>
  <w:num w:numId="15">
    <w:abstractNumId w:val="8"/>
  </w:num>
  <w:num w:numId="16">
    <w:abstractNumId w:val="0"/>
  </w:num>
  <w:num w:numId="17">
    <w:abstractNumId w:val="19"/>
  </w:num>
  <w:num w:numId="18">
    <w:abstractNumId w:val="31"/>
  </w:num>
  <w:num w:numId="19">
    <w:abstractNumId w:val="16"/>
  </w:num>
  <w:num w:numId="20">
    <w:abstractNumId w:val="30"/>
  </w:num>
  <w:num w:numId="21">
    <w:abstractNumId w:val="1"/>
  </w:num>
  <w:num w:numId="22">
    <w:abstractNumId w:val="18"/>
  </w:num>
  <w:num w:numId="23">
    <w:abstractNumId w:val="22"/>
  </w:num>
  <w:num w:numId="24">
    <w:abstractNumId w:val="4"/>
  </w:num>
  <w:num w:numId="25">
    <w:abstractNumId w:val="12"/>
  </w:num>
  <w:num w:numId="26">
    <w:abstractNumId w:val="17"/>
  </w:num>
  <w:num w:numId="27">
    <w:abstractNumId w:val="25"/>
  </w:num>
  <w:num w:numId="28">
    <w:abstractNumId w:val="3"/>
  </w:num>
  <w:num w:numId="29">
    <w:abstractNumId w:val="9"/>
  </w:num>
  <w:num w:numId="30">
    <w:abstractNumId w:val="23"/>
  </w:num>
  <w:num w:numId="31">
    <w:abstractNumId w:val="5"/>
  </w:num>
  <w:num w:numId="32">
    <w:abstractNumId w:val="32"/>
  </w:num>
  <w:num w:numId="33">
    <w:abstractNumId w:val="6"/>
  </w:num>
  <w:num w:numId="34">
    <w:abstractNumId w:val="28"/>
  </w:num>
  <w:num w:numId="3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06"/>
    <w:rsid w:val="00000481"/>
    <w:rsid w:val="00002279"/>
    <w:rsid w:val="000058CA"/>
    <w:rsid w:val="0000671F"/>
    <w:rsid w:val="0001245B"/>
    <w:rsid w:val="00012B14"/>
    <w:rsid w:val="000136F8"/>
    <w:rsid w:val="000148E6"/>
    <w:rsid w:val="00017DDE"/>
    <w:rsid w:val="00020BEE"/>
    <w:rsid w:val="000343DA"/>
    <w:rsid w:val="00042586"/>
    <w:rsid w:val="0004523F"/>
    <w:rsid w:val="00045390"/>
    <w:rsid w:val="0005083C"/>
    <w:rsid w:val="000509D2"/>
    <w:rsid w:val="000533BC"/>
    <w:rsid w:val="00055762"/>
    <w:rsid w:val="0006310B"/>
    <w:rsid w:val="00064E24"/>
    <w:rsid w:val="00066F16"/>
    <w:rsid w:val="00070F4E"/>
    <w:rsid w:val="00080D83"/>
    <w:rsid w:val="0008216A"/>
    <w:rsid w:val="0008297A"/>
    <w:rsid w:val="000842BB"/>
    <w:rsid w:val="00094608"/>
    <w:rsid w:val="00094E2E"/>
    <w:rsid w:val="000A0367"/>
    <w:rsid w:val="000A5A65"/>
    <w:rsid w:val="000B5F05"/>
    <w:rsid w:val="000B6DF9"/>
    <w:rsid w:val="000C7609"/>
    <w:rsid w:val="000D2806"/>
    <w:rsid w:val="000D283E"/>
    <w:rsid w:val="000D4452"/>
    <w:rsid w:val="000E2FE3"/>
    <w:rsid w:val="000E4A68"/>
    <w:rsid w:val="000E5ACE"/>
    <w:rsid w:val="000E6FB9"/>
    <w:rsid w:val="000F38C0"/>
    <w:rsid w:val="000F3AB6"/>
    <w:rsid w:val="000F3E4B"/>
    <w:rsid w:val="000F55B0"/>
    <w:rsid w:val="000F62AD"/>
    <w:rsid w:val="000F6EF0"/>
    <w:rsid w:val="000F79AF"/>
    <w:rsid w:val="00101BFA"/>
    <w:rsid w:val="001023B0"/>
    <w:rsid w:val="001101EB"/>
    <w:rsid w:val="00116A52"/>
    <w:rsid w:val="001219B4"/>
    <w:rsid w:val="00124D4A"/>
    <w:rsid w:val="00130B23"/>
    <w:rsid w:val="00133AAA"/>
    <w:rsid w:val="00141512"/>
    <w:rsid w:val="001416E8"/>
    <w:rsid w:val="001449FF"/>
    <w:rsid w:val="001453D4"/>
    <w:rsid w:val="00151FC4"/>
    <w:rsid w:val="00154FDF"/>
    <w:rsid w:val="0016043E"/>
    <w:rsid w:val="001607E1"/>
    <w:rsid w:val="00162D08"/>
    <w:rsid w:val="00162F5B"/>
    <w:rsid w:val="00164298"/>
    <w:rsid w:val="00176A6A"/>
    <w:rsid w:val="00181DEA"/>
    <w:rsid w:val="00181E4B"/>
    <w:rsid w:val="001841C7"/>
    <w:rsid w:val="00184659"/>
    <w:rsid w:val="00192EB5"/>
    <w:rsid w:val="00196928"/>
    <w:rsid w:val="001A0941"/>
    <w:rsid w:val="001A2847"/>
    <w:rsid w:val="001B210F"/>
    <w:rsid w:val="001B402D"/>
    <w:rsid w:val="001C096F"/>
    <w:rsid w:val="001C5E25"/>
    <w:rsid w:val="001D0BFE"/>
    <w:rsid w:val="001E014F"/>
    <w:rsid w:val="001E29DD"/>
    <w:rsid w:val="001E33D2"/>
    <w:rsid w:val="001F03E4"/>
    <w:rsid w:val="001F15D8"/>
    <w:rsid w:val="001F295E"/>
    <w:rsid w:val="001F2A61"/>
    <w:rsid w:val="002048D5"/>
    <w:rsid w:val="00206056"/>
    <w:rsid w:val="0020749F"/>
    <w:rsid w:val="00214647"/>
    <w:rsid w:val="002166D1"/>
    <w:rsid w:val="00220780"/>
    <w:rsid w:val="002304A3"/>
    <w:rsid w:val="00231156"/>
    <w:rsid w:val="002329BF"/>
    <w:rsid w:val="002417B3"/>
    <w:rsid w:val="00241C1F"/>
    <w:rsid w:val="002439F9"/>
    <w:rsid w:val="002523C1"/>
    <w:rsid w:val="0025553F"/>
    <w:rsid w:val="0025693C"/>
    <w:rsid w:val="00257A64"/>
    <w:rsid w:val="00257C93"/>
    <w:rsid w:val="00262762"/>
    <w:rsid w:val="00263B43"/>
    <w:rsid w:val="00270B72"/>
    <w:rsid w:val="00272308"/>
    <w:rsid w:val="002823EF"/>
    <w:rsid w:val="00282D0B"/>
    <w:rsid w:val="00283FEB"/>
    <w:rsid w:val="00284C58"/>
    <w:rsid w:val="00285232"/>
    <w:rsid w:val="0028793F"/>
    <w:rsid w:val="00287B14"/>
    <w:rsid w:val="0029156B"/>
    <w:rsid w:val="00292407"/>
    <w:rsid w:val="00292AE0"/>
    <w:rsid w:val="002A233A"/>
    <w:rsid w:val="002A2506"/>
    <w:rsid w:val="002A6396"/>
    <w:rsid w:val="002A6452"/>
    <w:rsid w:val="002A7735"/>
    <w:rsid w:val="002B0C92"/>
    <w:rsid w:val="002B715E"/>
    <w:rsid w:val="002C1580"/>
    <w:rsid w:val="002C1BF1"/>
    <w:rsid w:val="002C3605"/>
    <w:rsid w:val="002C6347"/>
    <w:rsid w:val="002D02E2"/>
    <w:rsid w:val="002D32C2"/>
    <w:rsid w:val="002D627B"/>
    <w:rsid w:val="002D66D1"/>
    <w:rsid w:val="002D7877"/>
    <w:rsid w:val="002E1A3D"/>
    <w:rsid w:val="002E305E"/>
    <w:rsid w:val="002E52D3"/>
    <w:rsid w:val="002E5A3A"/>
    <w:rsid w:val="002E73C8"/>
    <w:rsid w:val="002E7B54"/>
    <w:rsid w:val="0030123A"/>
    <w:rsid w:val="00301CE4"/>
    <w:rsid w:val="00310E79"/>
    <w:rsid w:val="00313D31"/>
    <w:rsid w:val="003163EF"/>
    <w:rsid w:val="00320AAC"/>
    <w:rsid w:val="00340FEF"/>
    <w:rsid w:val="0034464F"/>
    <w:rsid w:val="00362E03"/>
    <w:rsid w:val="0036335E"/>
    <w:rsid w:val="00363B62"/>
    <w:rsid w:val="003649DB"/>
    <w:rsid w:val="00365378"/>
    <w:rsid w:val="00365820"/>
    <w:rsid w:val="00371DC9"/>
    <w:rsid w:val="00377D4A"/>
    <w:rsid w:val="00382A65"/>
    <w:rsid w:val="00383DAC"/>
    <w:rsid w:val="003975AB"/>
    <w:rsid w:val="003A26B6"/>
    <w:rsid w:val="003B0CDA"/>
    <w:rsid w:val="003B2DDE"/>
    <w:rsid w:val="003B44AF"/>
    <w:rsid w:val="003B6807"/>
    <w:rsid w:val="003B7DE1"/>
    <w:rsid w:val="003C4C63"/>
    <w:rsid w:val="003C51EA"/>
    <w:rsid w:val="003C5DD8"/>
    <w:rsid w:val="003D167F"/>
    <w:rsid w:val="003D5752"/>
    <w:rsid w:val="003D6F27"/>
    <w:rsid w:val="003D747C"/>
    <w:rsid w:val="003D758D"/>
    <w:rsid w:val="003E2E48"/>
    <w:rsid w:val="003E35F9"/>
    <w:rsid w:val="003E792B"/>
    <w:rsid w:val="003F24B7"/>
    <w:rsid w:val="003F2677"/>
    <w:rsid w:val="003F2C51"/>
    <w:rsid w:val="003F7E61"/>
    <w:rsid w:val="0040149C"/>
    <w:rsid w:val="00406CD2"/>
    <w:rsid w:val="00407055"/>
    <w:rsid w:val="00414478"/>
    <w:rsid w:val="0041614A"/>
    <w:rsid w:val="00417015"/>
    <w:rsid w:val="00417712"/>
    <w:rsid w:val="004179BE"/>
    <w:rsid w:val="00425C3B"/>
    <w:rsid w:val="00430173"/>
    <w:rsid w:val="00430985"/>
    <w:rsid w:val="0043384A"/>
    <w:rsid w:val="00434477"/>
    <w:rsid w:val="00444376"/>
    <w:rsid w:val="00444579"/>
    <w:rsid w:val="00445141"/>
    <w:rsid w:val="004479B9"/>
    <w:rsid w:val="00450F31"/>
    <w:rsid w:val="00457AFA"/>
    <w:rsid w:val="00467EAE"/>
    <w:rsid w:val="00471887"/>
    <w:rsid w:val="00476708"/>
    <w:rsid w:val="00481B34"/>
    <w:rsid w:val="004902BD"/>
    <w:rsid w:val="00492BD3"/>
    <w:rsid w:val="0049335E"/>
    <w:rsid w:val="0049608F"/>
    <w:rsid w:val="0049670A"/>
    <w:rsid w:val="004A1492"/>
    <w:rsid w:val="004A1631"/>
    <w:rsid w:val="004A40D0"/>
    <w:rsid w:val="004A5851"/>
    <w:rsid w:val="004B16BE"/>
    <w:rsid w:val="004B28B2"/>
    <w:rsid w:val="004C0C40"/>
    <w:rsid w:val="004C6304"/>
    <w:rsid w:val="004C7B56"/>
    <w:rsid w:val="004D0B4B"/>
    <w:rsid w:val="004D5A48"/>
    <w:rsid w:val="004E546D"/>
    <w:rsid w:val="004E658F"/>
    <w:rsid w:val="004F1777"/>
    <w:rsid w:val="004F1FE8"/>
    <w:rsid w:val="00502DE6"/>
    <w:rsid w:val="00503405"/>
    <w:rsid w:val="00504660"/>
    <w:rsid w:val="00504AEE"/>
    <w:rsid w:val="00511ADF"/>
    <w:rsid w:val="005153D5"/>
    <w:rsid w:val="00516F6B"/>
    <w:rsid w:val="0051707C"/>
    <w:rsid w:val="005177E6"/>
    <w:rsid w:val="005216DA"/>
    <w:rsid w:val="00522CF3"/>
    <w:rsid w:val="00523DDC"/>
    <w:rsid w:val="0053019D"/>
    <w:rsid w:val="005322FD"/>
    <w:rsid w:val="0053393E"/>
    <w:rsid w:val="00534CE9"/>
    <w:rsid w:val="005355E7"/>
    <w:rsid w:val="00536971"/>
    <w:rsid w:val="005476B2"/>
    <w:rsid w:val="00555CBF"/>
    <w:rsid w:val="005608AE"/>
    <w:rsid w:val="00563B6C"/>
    <w:rsid w:val="00563F55"/>
    <w:rsid w:val="0056402E"/>
    <w:rsid w:val="005671A4"/>
    <w:rsid w:val="00570D29"/>
    <w:rsid w:val="005760A9"/>
    <w:rsid w:val="0057749D"/>
    <w:rsid w:val="00583F72"/>
    <w:rsid w:val="00590132"/>
    <w:rsid w:val="00591532"/>
    <w:rsid w:val="00594464"/>
    <w:rsid w:val="005A09EC"/>
    <w:rsid w:val="005A4B21"/>
    <w:rsid w:val="005A62E5"/>
    <w:rsid w:val="005A738B"/>
    <w:rsid w:val="005B08CC"/>
    <w:rsid w:val="005B70EB"/>
    <w:rsid w:val="005C02DB"/>
    <w:rsid w:val="005C2233"/>
    <w:rsid w:val="005C31B8"/>
    <w:rsid w:val="005C4EF0"/>
    <w:rsid w:val="005C5A25"/>
    <w:rsid w:val="005C71FC"/>
    <w:rsid w:val="005D3B02"/>
    <w:rsid w:val="005E0AAE"/>
    <w:rsid w:val="005E0D6D"/>
    <w:rsid w:val="005E644C"/>
    <w:rsid w:val="005F1C61"/>
    <w:rsid w:val="00602F38"/>
    <w:rsid w:val="00604578"/>
    <w:rsid w:val="00606E7D"/>
    <w:rsid w:val="0061084C"/>
    <w:rsid w:val="00622517"/>
    <w:rsid w:val="00622781"/>
    <w:rsid w:val="006228E2"/>
    <w:rsid w:val="006263A6"/>
    <w:rsid w:val="006268B6"/>
    <w:rsid w:val="00632BF7"/>
    <w:rsid w:val="00634C78"/>
    <w:rsid w:val="00636964"/>
    <w:rsid w:val="00636FEF"/>
    <w:rsid w:val="0063761F"/>
    <w:rsid w:val="006403CB"/>
    <w:rsid w:val="00640BFF"/>
    <w:rsid w:val="00641723"/>
    <w:rsid w:val="00643B3B"/>
    <w:rsid w:val="00646977"/>
    <w:rsid w:val="0064759B"/>
    <w:rsid w:val="00657B3E"/>
    <w:rsid w:val="006672EF"/>
    <w:rsid w:val="00670A22"/>
    <w:rsid w:val="0067467F"/>
    <w:rsid w:val="00677018"/>
    <w:rsid w:val="006772E4"/>
    <w:rsid w:val="00677714"/>
    <w:rsid w:val="0068081A"/>
    <w:rsid w:val="00683E23"/>
    <w:rsid w:val="006866B8"/>
    <w:rsid w:val="00686DC6"/>
    <w:rsid w:val="00691676"/>
    <w:rsid w:val="0069453F"/>
    <w:rsid w:val="0069477C"/>
    <w:rsid w:val="00695C8D"/>
    <w:rsid w:val="00697D10"/>
    <w:rsid w:val="006A3A09"/>
    <w:rsid w:val="006A756B"/>
    <w:rsid w:val="006B02FD"/>
    <w:rsid w:val="006B09EC"/>
    <w:rsid w:val="006B2716"/>
    <w:rsid w:val="006B2CE6"/>
    <w:rsid w:val="006B4AAC"/>
    <w:rsid w:val="006B68EE"/>
    <w:rsid w:val="006B7417"/>
    <w:rsid w:val="006C0000"/>
    <w:rsid w:val="006C2A1E"/>
    <w:rsid w:val="006C43C1"/>
    <w:rsid w:val="006C57FF"/>
    <w:rsid w:val="006C5C10"/>
    <w:rsid w:val="006C760A"/>
    <w:rsid w:val="006D5F2D"/>
    <w:rsid w:val="006D7232"/>
    <w:rsid w:val="006E3FB6"/>
    <w:rsid w:val="006F209E"/>
    <w:rsid w:val="006F25E2"/>
    <w:rsid w:val="006F3396"/>
    <w:rsid w:val="006F45C2"/>
    <w:rsid w:val="006F54A2"/>
    <w:rsid w:val="006F720D"/>
    <w:rsid w:val="0070148D"/>
    <w:rsid w:val="007036DF"/>
    <w:rsid w:val="00703E0C"/>
    <w:rsid w:val="0070676A"/>
    <w:rsid w:val="00710010"/>
    <w:rsid w:val="00710592"/>
    <w:rsid w:val="007111A5"/>
    <w:rsid w:val="007129E1"/>
    <w:rsid w:val="0072165A"/>
    <w:rsid w:val="00723275"/>
    <w:rsid w:val="00724485"/>
    <w:rsid w:val="00724FC5"/>
    <w:rsid w:val="00726E64"/>
    <w:rsid w:val="00734CFF"/>
    <w:rsid w:val="00740F82"/>
    <w:rsid w:val="00741FDB"/>
    <w:rsid w:val="00745D18"/>
    <w:rsid w:val="00746467"/>
    <w:rsid w:val="007517E9"/>
    <w:rsid w:val="007544F2"/>
    <w:rsid w:val="00756A55"/>
    <w:rsid w:val="00761BB4"/>
    <w:rsid w:val="00767ADD"/>
    <w:rsid w:val="0077073E"/>
    <w:rsid w:val="00775F56"/>
    <w:rsid w:val="00776530"/>
    <w:rsid w:val="00776C9F"/>
    <w:rsid w:val="0078147B"/>
    <w:rsid w:val="00784B4B"/>
    <w:rsid w:val="00786292"/>
    <w:rsid w:val="00786682"/>
    <w:rsid w:val="00787EFA"/>
    <w:rsid w:val="00792591"/>
    <w:rsid w:val="00795372"/>
    <w:rsid w:val="007A5503"/>
    <w:rsid w:val="007A6664"/>
    <w:rsid w:val="007A696D"/>
    <w:rsid w:val="007A6D41"/>
    <w:rsid w:val="007A7DCE"/>
    <w:rsid w:val="007B394A"/>
    <w:rsid w:val="007B6DBA"/>
    <w:rsid w:val="007C0E52"/>
    <w:rsid w:val="007D1D71"/>
    <w:rsid w:val="007D40D4"/>
    <w:rsid w:val="007D797F"/>
    <w:rsid w:val="007E1B19"/>
    <w:rsid w:val="007E4AFE"/>
    <w:rsid w:val="007F21D2"/>
    <w:rsid w:val="007F27B1"/>
    <w:rsid w:val="007F2B13"/>
    <w:rsid w:val="007F3504"/>
    <w:rsid w:val="007F3F81"/>
    <w:rsid w:val="007F5014"/>
    <w:rsid w:val="00805B73"/>
    <w:rsid w:val="0081118A"/>
    <w:rsid w:val="0082053C"/>
    <w:rsid w:val="0082611F"/>
    <w:rsid w:val="00827311"/>
    <w:rsid w:val="008335BF"/>
    <w:rsid w:val="00834BB4"/>
    <w:rsid w:val="00835187"/>
    <w:rsid w:val="00836AFA"/>
    <w:rsid w:val="00841DB3"/>
    <w:rsid w:val="0084348D"/>
    <w:rsid w:val="00845160"/>
    <w:rsid w:val="008454F5"/>
    <w:rsid w:val="00845A48"/>
    <w:rsid w:val="00853CE1"/>
    <w:rsid w:val="0086757A"/>
    <w:rsid w:val="0087063F"/>
    <w:rsid w:val="0087165C"/>
    <w:rsid w:val="008741AD"/>
    <w:rsid w:val="00875CD2"/>
    <w:rsid w:val="0087740B"/>
    <w:rsid w:val="0087758B"/>
    <w:rsid w:val="00877B06"/>
    <w:rsid w:val="008827BE"/>
    <w:rsid w:val="00885479"/>
    <w:rsid w:val="00890439"/>
    <w:rsid w:val="0089215E"/>
    <w:rsid w:val="008A001F"/>
    <w:rsid w:val="008A063D"/>
    <w:rsid w:val="008A684C"/>
    <w:rsid w:val="008B1299"/>
    <w:rsid w:val="008C0703"/>
    <w:rsid w:val="008D6581"/>
    <w:rsid w:val="008E32B9"/>
    <w:rsid w:val="008E4548"/>
    <w:rsid w:val="008E488D"/>
    <w:rsid w:val="008E5096"/>
    <w:rsid w:val="008E7709"/>
    <w:rsid w:val="008E7F4F"/>
    <w:rsid w:val="008F118C"/>
    <w:rsid w:val="008F2CBB"/>
    <w:rsid w:val="00902A75"/>
    <w:rsid w:val="0090341F"/>
    <w:rsid w:val="00906452"/>
    <w:rsid w:val="0091005E"/>
    <w:rsid w:val="0091061C"/>
    <w:rsid w:val="00913E64"/>
    <w:rsid w:val="00916553"/>
    <w:rsid w:val="00920B90"/>
    <w:rsid w:val="00926B62"/>
    <w:rsid w:val="00927477"/>
    <w:rsid w:val="00930A86"/>
    <w:rsid w:val="00937E6F"/>
    <w:rsid w:val="00940318"/>
    <w:rsid w:val="00946D5A"/>
    <w:rsid w:val="009505FB"/>
    <w:rsid w:val="009506B7"/>
    <w:rsid w:val="00950826"/>
    <w:rsid w:val="0095450A"/>
    <w:rsid w:val="009559EB"/>
    <w:rsid w:val="009609C5"/>
    <w:rsid w:val="0096226A"/>
    <w:rsid w:val="009639BB"/>
    <w:rsid w:val="00970620"/>
    <w:rsid w:val="0097201A"/>
    <w:rsid w:val="00977D30"/>
    <w:rsid w:val="0098380C"/>
    <w:rsid w:val="00984E41"/>
    <w:rsid w:val="00996934"/>
    <w:rsid w:val="009971A9"/>
    <w:rsid w:val="009A1C3F"/>
    <w:rsid w:val="009A47D7"/>
    <w:rsid w:val="009A7794"/>
    <w:rsid w:val="009B3603"/>
    <w:rsid w:val="009C08C8"/>
    <w:rsid w:val="009C0E3C"/>
    <w:rsid w:val="009D06BD"/>
    <w:rsid w:val="009D2238"/>
    <w:rsid w:val="009D3019"/>
    <w:rsid w:val="009D44B5"/>
    <w:rsid w:val="009D45B2"/>
    <w:rsid w:val="009D4A94"/>
    <w:rsid w:val="009D5F6E"/>
    <w:rsid w:val="009D71C1"/>
    <w:rsid w:val="009E0ACF"/>
    <w:rsid w:val="009E4020"/>
    <w:rsid w:val="009E7182"/>
    <w:rsid w:val="00A01490"/>
    <w:rsid w:val="00A10D49"/>
    <w:rsid w:val="00A10E5B"/>
    <w:rsid w:val="00A20A05"/>
    <w:rsid w:val="00A25055"/>
    <w:rsid w:val="00A32486"/>
    <w:rsid w:val="00A34304"/>
    <w:rsid w:val="00A3584E"/>
    <w:rsid w:val="00A35D97"/>
    <w:rsid w:val="00A37857"/>
    <w:rsid w:val="00A408DB"/>
    <w:rsid w:val="00A40D05"/>
    <w:rsid w:val="00A40DD3"/>
    <w:rsid w:val="00A44358"/>
    <w:rsid w:val="00A4506D"/>
    <w:rsid w:val="00A45D09"/>
    <w:rsid w:val="00A45FA5"/>
    <w:rsid w:val="00A46197"/>
    <w:rsid w:val="00A57BA1"/>
    <w:rsid w:val="00A61E5F"/>
    <w:rsid w:val="00A633A9"/>
    <w:rsid w:val="00A643A5"/>
    <w:rsid w:val="00A6519E"/>
    <w:rsid w:val="00A653CA"/>
    <w:rsid w:val="00A663EC"/>
    <w:rsid w:val="00A664D5"/>
    <w:rsid w:val="00A71C9F"/>
    <w:rsid w:val="00A721FE"/>
    <w:rsid w:val="00A7364B"/>
    <w:rsid w:val="00A73ED5"/>
    <w:rsid w:val="00A75314"/>
    <w:rsid w:val="00A77973"/>
    <w:rsid w:val="00A80DE1"/>
    <w:rsid w:val="00A8311B"/>
    <w:rsid w:val="00A84572"/>
    <w:rsid w:val="00A86842"/>
    <w:rsid w:val="00A875FD"/>
    <w:rsid w:val="00A90957"/>
    <w:rsid w:val="00A911EC"/>
    <w:rsid w:val="00A930BC"/>
    <w:rsid w:val="00A93DC4"/>
    <w:rsid w:val="00A945D4"/>
    <w:rsid w:val="00A95C63"/>
    <w:rsid w:val="00A95CCE"/>
    <w:rsid w:val="00AA472E"/>
    <w:rsid w:val="00AA59FA"/>
    <w:rsid w:val="00AA676D"/>
    <w:rsid w:val="00AB0C00"/>
    <w:rsid w:val="00AB1461"/>
    <w:rsid w:val="00AB4969"/>
    <w:rsid w:val="00AB5F2C"/>
    <w:rsid w:val="00AB7E3F"/>
    <w:rsid w:val="00AC0ECC"/>
    <w:rsid w:val="00AC1561"/>
    <w:rsid w:val="00AC17AF"/>
    <w:rsid w:val="00AC422B"/>
    <w:rsid w:val="00AC54E7"/>
    <w:rsid w:val="00AC709A"/>
    <w:rsid w:val="00AD0BF1"/>
    <w:rsid w:val="00AD136B"/>
    <w:rsid w:val="00AD183B"/>
    <w:rsid w:val="00AD1EDC"/>
    <w:rsid w:val="00AD68A3"/>
    <w:rsid w:val="00AD7195"/>
    <w:rsid w:val="00AE0C97"/>
    <w:rsid w:val="00AE32E9"/>
    <w:rsid w:val="00AE3866"/>
    <w:rsid w:val="00AE6B3F"/>
    <w:rsid w:val="00AE7D09"/>
    <w:rsid w:val="00AF1519"/>
    <w:rsid w:val="00AF1F97"/>
    <w:rsid w:val="00AF4672"/>
    <w:rsid w:val="00B01F08"/>
    <w:rsid w:val="00B1211D"/>
    <w:rsid w:val="00B137EF"/>
    <w:rsid w:val="00B1405D"/>
    <w:rsid w:val="00B16E8F"/>
    <w:rsid w:val="00B2510D"/>
    <w:rsid w:val="00B32031"/>
    <w:rsid w:val="00B322EF"/>
    <w:rsid w:val="00B3318F"/>
    <w:rsid w:val="00B36A79"/>
    <w:rsid w:val="00B40B63"/>
    <w:rsid w:val="00B43C7B"/>
    <w:rsid w:val="00B4784B"/>
    <w:rsid w:val="00B53C40"/>
    <w:rsid w:val="00B566ED"/>
    <w:rsid w:val="00B61160"/>
    <w:rsid w:val="00B64129"/>
    <w:rsid w:val="00B710DD"/>
    <w:rsid w:val="00B7359A"/>
    <w:rsid w:val="00B75E86"/>
    <w:rsid w:val="00B77815"/>
    <w:rsid w:val="00B85B92"/>
    <w:rsid w:val="00B875F3"/>
    <w:rsid w:val="00B87E18"/>
    <w:rsid w:val="00B936DA"/>
    <w:rsid w:val="00B93A48"/>
    <w:rsid w:val="00BB0344"/>
    <w:rsid w:val="00BB3B0C"/>
    <w:rsid w:val="00BB5DD1"/>
    <w:rsid w:val="00BB63D3"/>
    <w:rsid w:val="00BB76D0"/>
    <w:rsid w:val="00BC0319"/>
    <w:rsid w:val="00BC55D2"/>
    <w:rsid w:val="00BD3E07"/>
    <w:rsid w:val="00BD4141"/>
    <w:rsid w:val="00BD5C35"/>
    <w:rsid w:val="00BE1E18"/>
    <w:rsid w:val="00BE2567"/>
    <w:rsid w:val="00BE39AB"/>
    <w:rsid w:val="00BE45B3"/>
    <w:rsid w:val="00BE7E58"/>
    <w:rsid w:val="00BF0223"/>
    <w:rsid w:val="00C02348"/>
    <w:rsid w:val="00C0243E"/>
    <w:rsid w:val="00C0486B"/>
    <w:rsid w:val="00C10C49"/>
    <w:rsid w:val="00C10E6F"/>
    <w:rsid w:val="00C12819"/>
    <w:rsid w:val="00C137EE"/>
    <w:rsid w:val="00C13D99"/>
    <w:rsid w:val="00C14759"/>
    <w:rsid w:val="00C1542F"/>
    <w:rsid w:val="00C17748"/>
    <w:rsid w:val="00C267D5"/>
    <w:rsid w:val="00C314ED"/>
    <w:rsid w:val="00C31552"/>
    <w:rsid w:val="00C32423"/>
    <w:rsid w:val="00C348AF"/>
    <w:rsid w:val="00C35639"/>
    <w:rsid w:val="00C37AFC"/>
    <w:rsid w:val="00C400B0"/>
    <w:rsid w:val="00C40E13"/>
    <w:rsid w:val="00C42470"/>
    <w:rsid w:val="00C44792"/>
    <w:rsid w:val="00C451C7"/>
    <w:rsid w:val="00C45317"/>
    <w:rsid w:val="00C46457"/>
    <w:rsid w:val="00C46C2F"/>
    <w:rsid w:val="00C46F18"/>
    <w:rsid w:val="00C47B78"/>
    <w:rsid w:val="00C50D8F"/>
    <w:rsid w:val="00C52582"/>
    <w:rsid w:val="00C54F04"/>
    <w:rsid w:val="00C56006"/>
    <w:rsid w:val="00C5772E"/>
    <w:rsid w:val="00C62417"/>
    <w:rsid w:val="00C635B6"/>
    <w:rsid w:val="00C63915"/>
    <w:rsid w:val="00C65FF4"/>
    <w:rsid w:val="00C72DEB"/>
    <w:rsid w:val="00C73003"/>
    <w:rsid w:val="00C735DD"/>
    <w:rsid w:val="00C767B0"/>
    <w:rsid w:val="00C772BA"/>
    <w:rsid w:val="00C805DF"/>
    <w:rsid w:val="00C827CA"/>
    <w:rsid w:val="00C87E46"/>
    <w:rsid w:val="00C9076A"/>
    <w:rsid w:val="00C90EDD"/>
    <w:rsid w:val="00CA47BD"/>
    <w:rsid w:val="00CB002F"/>
    <w:rsid w:val="00CB1356"/>
    <w:rsid w:val="00CB1F23"/>
    <w:rsid w:val="00CB3961"/>
    <w:rsid w:val="00CB4323"/>
    <w:rsid w:val="00CC04A8"/>
    <w:rsid w:val="00CC07A6"/>
    <w:rsid w:val="00CC39EB"/>
    <w:rsid w:val="00CC5199"/>
    <w:rsid w:val="00CC66FC"/>
    <w:rsid w:val="00CC71A2"/>
    <w:rsid w:val="00CD0692"/>
    <w:rsid w:val="00CD3EB7"/>
    <w:rsid w:val="00CD4C69"/>
    <w:rsid w:val="00CD5942"/>
    <w:rsid w:val="00CE005B"/>
    <w:rsid w:val="00CE08F4"/>
    <w:rsid w:val="00CE0D06"/>
    <w:rsid w:val="00CE0EA4"/>
    <w:rsid w:val="00CE2D6A"/>
    <w:rsid w:val="00CE3306"/>
    <w:rsid w:val="00CE411F"/>
    <w:rsid w:val="00CE467D"/>
    <w:rsid w:val="00CE534C"/>
    <w:rsid w:val="00CE69AD"/>
    <w:rsid w:val="00CF1F72"/>
    <w:rsid w:val="00CF4338"/>
    <w:rsid w:val="00CF4881"/>
    <w:rsid w:val="00CF5C67"/>
    <w:rsid w:val="00CF6244"/>
    <w:rsid w:val="00D02E35"/>
    <w:rsid w:val="00D0361A"/>
    <w:rsid w:val="00D03666"/>
    <w:rsid w:val="00D0570B"/>
    <w:rsid w:val="00D07557"/>
    <w:rsid w:val="00D13300"/>
    <w:rsid w:val="00D134D5"/>
    <w:rsid w:val="00D13FB4"/>
    <w:rsid w:val="00D1790A"/>
    <w:rsid w:val="00D26323"/>
    <w:rsid w:val="00D33076"/>
    <w:rsid w:val="00D34A1E"/>
    <w:rsid w:val="00D35AAF"/>
    <w:rsid w:val="00D35CAD"/>
    <w:rsid w:val="00D37E8F"/>
    <w:rsid w:val="00D419A5"/>
    <w:rsid w:val="00D446D5"/>
    <w:rsid w:val="00D45780"/>
    <w:rsid w:val="00D46940"/>
    <w:rsid w:val="00D50D56"/>
    <w:rsid w:val="00D51E08"/>
    <w:rsid w:val="00D5574D"/>
    <w:rsid w:val="00D5690F"/>
    <w:rsid w:val="00D56E8D"/>
    <w:rsid w:val="00D6191D"/>
    <w:rsid w:val="00D679A5"/>
    <w:rsid w:val="00D7379D"/>
    <w:rsid w:val="00D74360"/>
    <w:rsid w:val="00D75948"/>
    <w:rsid w:val="00D80A1A"/>
    <w:rsid w:val="00D819B6"/>
    <w:rsid w:val="00D81AF6"/>
    <w:rsid w:val="00D85A5F"/>
    <w:rsid w:val="00D861CF"/>
    <w:rsid w:val="00D96229"/>
    <w:rsid w:val="00DA1DD8"/>
    <w:rsid w:val="00DA2B84"/>
    <w:rsid w:val="00DA3AEB"/>
    <w:rsid w:val="00DA62D9"/>
    <w:rsid w:val="00DA7573"/>
    <w:rsid w:val="00DB5913"/>
    <w:rsid w:val="00DC28EB"/>
    <w:rsid w:val="00DC3B7A"/>
    <w:rsid w:val="00DC4042"/>
    <w:rsid w:val="00DC6965"/>
    <w:rsid w:val="00DC6B8F"/>
    <w:rsid w:val="00DD1753"/>
    <w:rsid w:val="00DD318D"/>
    <w:rsid w:val="00DD7117"/>
    <w:rsid w:val="00DE20DE"/>
    <w:rsid w:val="00DF7F74"/>
    <w:rsid w:val="00E119C9"/>
    <w:rsid w:val="00E11F20"/>
    <w:rsid w:val="00E20037"/>
    <w:rsid w:val="00E2193D"/>
    <w:rsid w:val="00E21F5F"/>
    <w:rsid w:val="00E23FE4"/>
    <w:rsid w:val="00E248F0"/>
    <w:rsid w:val="00E2711F"/>
    <w:rsid w:val="00E3196F"/>
    <w:rsid w:val="00E32484"/>
    <w:rsid w:val="00E34EA3"/>
    <w:rsid w:val="00E35735"/>
    <w:rsid w:val="00E41308"/>
    <w:rsid w:val="00E4156E"/>
    <w:rsid w:val="00E42CAE"/>
    <w:rsid w:val="00E60EF5"/>
    <w:rsid w:val="00E61D6A"/>
    <w:rsid w:val="00E624A9"/>
    <w:rsid w:val="00E66B8C"/>
    <w:rsid w:val="00E73303"/>
    <w:rsid w:val="00E77928"/>
    <w:rsid w:val="00E80EF9"/>
    <w:rsid w:val="00E817B3"/>
    <w:rsid w:val="00E8235B"/>
    <w:rsid w:val="00E862AB"/>
    <w:rsid w:val="00E90799"/>
    <w:rsid w:val="00E9084D"/>
    <w:rsid w:val="00EA1AD2"/>
    <w:rsid w:val="00EA42D1"/>
    <w:rsid w:val="00EA5C16"/>
    <w:rsid w:val="00EA5CA8"/>
    <w:rsid w:val="00EA60F1"/>
    <w:rsid w:val="00EA7768"/>
    <w:rsid w:val="00EB16F2"/>
    <w:rsid w:val="00EB1872"/>
    <w:rsid w:val="00EB1B8F"/>
    <w:rsid w:val="00EB2564"/>
    <w:rsid w:val="00EB3F52"/>
    <w:rsid w:val="00EC027D"/>
    <w:rsid w:val="00EC580B"/>
    <w:rsid w:val="00ED5A71"/>
    <w:rsid w:val="00ED7D52"/>
    <w:rsid w:val="00EE0C8D"/>
    <w:rsid w:val="00EE1C38"/>
    <w:rsid w:val="00EE1FB4"/>
    <w:rsid w:val="00EE211A"/>
    <w:rsid w:val="00EE21B1"/>
    <w:rsid w:val="00EE454C"/>
    <w:rsid w:val="00EE50CF"/>
    <w:rsid w:val="00EF000D"/>
    <w:rsid w:val="00EF49ED"/>
    <w:rsid w:val="00EF55DC"/>
    <w:rsid w:val="00EF6562"/>
    <w:rsid w:val="00F01984"/>
    <w:rsid w:val="00F034D1"/>
    <w:rsid w:val="00F07CBF"/>
    <w:rsid w:val="00F113CB"/>
    <w:rsid w:val="00F13480"/>
    <w:rsid w:val="00F1494D"/>
    <w:rsid w:val="00F15254"/>
    <w:rsid w:val="00F17B73"/>
    <w:rsid w:val="00F2318F"/>
    <w:rsid w:val="00F242B8"/>
    <w:rsid w:val="00F305C7"/>
    <w:rsid w:val="00F4068C"/>
    <w:rsid w:val="00F438A3"/>
    <w:rsid w:val="00F45767"/>
    <w:rsid w:val="00F50A24"/>
    <w:rsid w:val="00F50DDF"/>
    <w:rsid w:val="00F51FC2"/>
    <w:rsid w:val="00F5417B"/>
    <w:rsid w:val="00F6263D"/>
    <w:rsid w:val="00F6563B"/>
    <w:rsid w:val="00F67255"/>
    <w:rsid w:val="00F74A9E"/>
    <w:rsid w:val="00F75681"/>
    <w:rsid w:val="00F75C94"/>
    <w:rsid w:val="00F8265A"/>
    <w:rsid w:val="00F82ADF"/>
    <w:rsid w:val="00F83291"/>
    <w:rsid w:val="00F847A0"/>
    <w:rsid w:val="00F84B81"/>
    <w:rsid w:val="00F94645"/>
    <w:rsid w:val="00F94B6F"/>
    <w:rsid w:val="00FA09B4"/>
    <w:rsid w:val="00FB194B"/>
    <w:rsid w:val="00FB21CF"/>
    <w:rsid w:val="00FB2586"/>
    <w:rsid w:val="00FB5CFA"/>
    <w:rsid w:val="00FC03F4"/>
    <w:rsid w:val="00FC4494"/>
    <w:rsid w:val="00FC6388"/>
    <w:rsid w:val="00FC6F21"/>
    <w:rsid w:val="00FD197C"/>
    <w:rsid w:val="00FD46CD"/>
    <w:rsid w:val="00FE009E"/>
    <w:rsid w:val="00FE3F03"/>
    <w:rsid w:val="00FE550B"/>
    <w:rsid w:val="00FE7D6E"/>
    <w:rsid w:val="00FF1C70"/>
    <w:rsid w:val="00FF2448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3FABF1"/>
  <w15:docId w15:val="{DA10648D-763C-43C0-B399-15041456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0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2F5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21CF"/>
    <w:pPr>
      <w:keepNext/>
      <w:keepLines/>
      <w:spacing w:before="200" w:after="0"/>
      <w:outlineLvl w:val="2"/>
    </w:pPr>
    <w:rPr>
      <w:rFonts w:ascii="Cambria" w:hAnsi="Cambria"/>
      <w:b/>
      <w:color w:val="4F81B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62F5B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FB21CF"/>
    <w:rPr>
      <w:rFonts w:ascii="Cambria" w:hAnsi="Cambria" w:cs="Times New Roman"/>
      <w:b/>
      <w:color w:val="4F81BD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890439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64E24"/>
    <w:rPr>
      <w:rFonts w:ascii="Calibri" w:hAnsi="Calibri" w:cs="Times New Roman"/>
      <w:sz w:val="22"/>
      <w:lang w:eastAsia="en-US"/>
    </w:rPr>
  </w:style>
  <w:style w:type="paragraph" w:customStyle="1" w:styleId="Zawartoramki">
    <w:name w:val="Zawartość ramki"/>
    <w:basedOn w:val="Tekstpodstawowy"/>
    <w:uiPriority w:val="99"/>
    <w:rsid w:val="00C56006"/>
    <w:pPr>
      <w:suppressAutoHyphens/>
      <w:spacing w:line="240" w:lineRule="auto"/>
    </w:pPr>
    <w:rPr>
      <w:rFonts w:ascii="Arial" w:hAnsi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56006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56006"/>
    <w:rPr>
      <w:rFonts w:ascii="Calibri" w:hAnsi="Calibri"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C805DF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05DF"/>
    <w:rPr>
      <w:rFonts w:ascii="Calibri" w:hAnsi="Calibri" w:cs="Times New Roman"/>
      <w:sz w:val="22"/>
      <w:lang w:eastAsia="en-US"/>
    </w:rPr>
  </w:style>
  <w:style w:type="character" w:styleId="Hipercze">
    <w:name w:val="Hyperlink"/>
    <w:uiPriority w:val="99"/>
    <w:rsid w:val="002D627B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C00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E42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AE"/>
    <w:rPr>
      <w:rFonts w:ascii="Calibri" w:hAnsi="Calibri" w:cs="Times New Roman"/>
      <w:lang w:eastAsia="en-US"/>
    </w:rPr>
  </w:style>
  <w:style w:type="character" w:styleId="Odwoanieprzypisukocowego">
    <w:name w:val="endnote reference"/>
    <w:uiPriority w:val="99"/>
    <w:rsid w:val="00E42C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A7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A756B"/>
    <w:rPr>
      <w:rFonts w:ascii="Calibri" w:hAnsi="Calibri" w:cs="Times New Roman"/>
      <w:lang w:eastAsia="en-US"/>
    </w:rPr>
  </w:style>
  <w:style w:type="character" w:styleId="Odwoanieprzypisudolnego">
    <w:name w:val="footnote reference"/>
    <w:uiPriority w:val="99"/>
    <w:rsid w:val="006A756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4A163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TytuZnak">
    <w:name w:val="Tytuł Znak"/>
    <w:link w:val="Tytu"/>
    <w:uiPriority w:val="99"/>
    <w:locked/>
    <w:rsid w:val="004A1631"/>
    <w:rPr>
      <w:rFonts w:ascii="Cambria" w:hAnsi="Cambria" w:cs="Times New Roman"/>
      <w:color w:val="17365D"/>
      <w:spacing w:val="5"/>
      <w:kern w:val="28"/>
      <w:sz w:val="52"/>
      <w:lang w:eastAsia="en-US"/>
    </w:rPr>
  </w:style>
  <w:style w:type="table" w:styleId="Tabela-Siatka">
    <w:name w:val="Table Grid"/>
    <w:basedOn w:val="Standardowy"/>
    <w:uiPriority w:val="99"/>
    <w:rsid w:val="00F40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F626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F6263D"/>
    <w:rPr>
      <w:rFonts w:ascii="Tahoma" w:hAnsi="Tahoma" w:cs="Times New Roman"/>
      <w:sz w:val="16"/>
      <w:lang w:eastAsia="en-US"/>
    </w:rPr>
  </w:style>
  <w:style w:type="paragraph" w:styleId="Bezodstpw">
    <w:name w:val="No Spacing"/>
    <w:uiPriority w:val="99"/>
    <w:qFormat/>
    <w:rsid w:val="00A6519E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FB258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B2586"/>
    <w:pPr>
      <w:spacing w:after="0" w:line="240" w:lineRule="auto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FB2586"/>
    <w:rPr>
      <w:rFonts w:ascii="Arial" w:hAnsi="Arial" w:cs="Times New Roman"/>
    </w:rPr>
  </w:style>
  <w:style w:type="paragraph" w:customStyle="1" w:styleId="Framecontents">
    <w:name w:val="Frame contents"/>
    <w:basedOn w:val="Normalny"/>
    <w:uiPriority w:val="99"/>
    <w:rsid w:val="00CE69AD"/>
    <w:pPr>
      <w:suppressAutoHyphens/>
      <w:autoSpaceDN w:val="0"/>
      <w:spacing w:after="120" w:line="240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Default">
    <w:name w:val="Default"/>
    <w:uiPriority w:val="99"/>
    <w:rsid w:val="00A10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163EF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63EF"/>
    <w:rPr>
      <w:rFonts w:ascii="Calibri" w:hAnsi="Calibri" w:cs="Times New Roman"/>
      <w:sz w:val="22"/>
      <w:lang w:eastAsia="en-US"/>
    </w:rPr>
  </w:style>
  <w:style w:type="paragraph" w:customStyle="1" w:styleId="BodyText21">
    <w:name w:val="Body Text 21"/>
    <w:uiPriority w:val="99"/>
    <w:rsid w:val="003163EF"/>
    <w:pPr>
      <w:autoSpaceDE w:val="0"/>
      <w:autoSpaceDN w:val="0"/>
      <w:adjustRightInd w:val="0"/>
    </w:pPr>
    <w:rPr>
      <w:i/>
      <w:iCs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33076"/>
    <w:pPr>
      <w:spacing w:after="200"/>
    </w:pPr>
    <w:rPr>
      <w:rFonts w:ascii="Calibri" w:hAnsi="Calibri"/>
      <w:b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D33076"/>
    <w:rPr>
      <w:rFonts w:ascii="Calibri" w:hAnsi="Calibri" w:cs="Times New Roman"/>
      <w:b/>
      <w:lang w:eastAsia="en-US"/>
    </w:rPr>
  </w:style>
  <w:style w:type="paragraph" w:styleId="Poprawka">
    <w:name w:val="Revision"/>
    <w:hidden/>
    <w:uiPriority w:val="99"/>
    <w:semiHidden/>
    <w:rsid w:val="00D33076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uiPriority w:val="99"/>
    <w:rsid w:val="00A73ED5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875CD2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F67255"/>
    <w:pPr>
      <w:ind w:left="720"/>
      <w:contextualSpacing/>
    </w:pPr>
  </w:style>
  <w:style w:type="character" w:styleId="Uwydatnienie">
    <w:name w:val="Emphasis"/>
    <w:uiPriority w:val="99"/>
    <w:qFormat/>
    <w:rsid w:val="00292407"/>
    <w:rPr>
      <w:rFonts w:cs="Times New Roman"/>
      <w:i/>
    </w:rPr>
  </w:style>
  <w:style w:type="character" w:styleId="Pogrubienie">
    <w:name w:val="Strong"/>
    <w:uiPriority w:val="99"/>
    <w:qFormat/>
    <w:rsid w:val="00292407"/>
    <w:rPr>
      <w:rFonts w:cs="Times New Roman"/>
      <w:b/>
    </w:rPr>
  </w:style>
  <w:style w:type="character" w:customStyle="1" w:styleId="Nierozpoznanawzmianka1">
    <w:name w:val="Nierozpoznana wzmianka1"/>
    <w:uiPriority w:val="99"/>
    <w:semiHidden/>
    <w:rsid w:val="006C760A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18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pbp.gd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pbp.gd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jko\Desktop\listownik_monochrom_Departament_Edukacji_i_Sportu_szablon-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listownik_monochrom_Departament_Edukacji_i_Sportu_szablon-2012</Template>
  <TotalTime>27</TotalTime>
  <Pages>5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data</vt:lpstr>
    </vt:vector>
  </TitlesOfParts>
  <Company>UMWP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data</dc:title>
  <dc:subject/>
  <dc:creator>PBW</dc:creator>
  <cp:keywords/>
  <dc:description/>
  <cp:lastModifiedBy>Administracja2</cp:lastModifiedBy>
  <cp:revision>6</cp:revision>
  <cp:lastPrinted>2018-08-03T11:38:00Z</cp:lastPrinted>
  <dcterms:created xsi:type="dcterms:W3CDTF">2025-02-20T13:48:00Z</dcterms:created>
  <dcterms:modified xsi:type="dcterms:W3CDTF">2026-01-26T10:15:00Z</dcterms:modified>
</cp:coreProperties>
</file>